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F5" w:rsidRDefault="00012C4C" w:rsidP="00FE17F5">
      <w:pPr>
        <w:ind w:left="720" w:hanging="720"/>
        <w:jc w:val="center"/>
        <w:rPr>
          <w:b/>
          <w:bCs/>
        </w:rPr>
      </w:pPr>
      <w:r>
        <w:rPr>
          <w:b/>
          <w:bCs/>
          <w:sz w:val="32"/>
          <w:szCs w:val="32"/>
          <w:u w:val="single"/>
        </w:rPr>
        <w:t>Lesson Plan #3</w:t>
      </w:r>
      <w:r w:rsidR="00FE17F5">
        <w:rPr>
          <w:b/>
          <w:bCs/>
        </w:rPr>
        <w:t xml:space="preserve"> </w:t>
      </w:r>
    </w:p>
    <w:p w:rsidR="00FE17F5" w:rsidRDefault="00FE17F5" w:rsidP="00FE17F5">
      <w:pPr>
        <w:ind w:left="720" w:hanging="720"/>
        <w:jc w:val="center"/>
        <w:rPr>
          <w:b/>
          <w:bCs/>
        </w:rPr>
      </w:pPr>
    </w:p>
    <w:p w:rsidR="00FE17F5" w:rsidRDefault="00FE17F5" w:rsidP="00FE17F5">
      <w:pPr>
        <w:ind w:left="720" w:hanging="720"/>
      </w:pPr>
    </w:p>
    <w:p w:rsidR="00FE17F5" w:rsidRDefault="00FE17F5" w:rsidP="00FE17F5">
      <w:r>
        <w:rPr>
          <w:b/>
          <w:bCs/>
          <w:u w:val="single"/>
        </w:rPr>
        <w:t xml:space="preserve">Name: </w:t>
      </w:r>
      <w:r>
        <w:t>Rachelle Burgess</w:t>
      </w:r>
      <w:r>
        <w:tab/>
        <w:t xml:space="preserve">                                                                     </w:t>
      </w:r>
    </w:p>
    <w:p w:rsidR="00FE17F5" w:rsidRDefault="00FE17F5" w:rsidP="00FE17F5">
      <w:r>
        <w:rPr>
          <w:b/>
          <w:bCs/>
          <w:u w:val="single"/>
        </w:rPr>
        <w:t xml:space="preserve">Age/Grade Level: </w:t>
      </w:r>
      <w:r>
        <w:t>3</w:t>
      </w:r>
      <w:r>
        <w:rPr>
          <w:sz w:val="24"/>
          <w:szCs w:val="24"/>
          <w:vertAlign w:val="superscript"/>
        </w:rPr>
        <w:t>rd</w:t>
      </w:r>
      <w:r>
        <w:t xml:space="preserve"> Grade</w:t>
      </w:r>
    </w:p>
    <w:p w:rsidR="00FE17F5" w:rsidRDefault="00FE17F5" w:rsidP="00FE17F5">
      <w:r>
        <w:rPr>
          <w:b/>
          <w:bCs/>
          <w:u w:val="single"/>
        </w:rPr>
        <w:t xml:space="preserve">Subject Area: </w:t>
      </w:r>
      <w:r>
        <w:t xml:space="preserve">General Music                      </w:t>
      </w:r>
      <w:r>
        <w:tab/>
      </w:r>
      <w:r>
        <w:tab/>
        <w:t xml:space="preserve">               </w:t>
      </w:r>
    </w:p>
    <w:p w:rsidR="00FE17F5" w:rsidRDefault="00FE17F5" w:rsidP="00FE17F5">
      <w:r>
        <w:rPr>
          <w:b/>
          <w:bCs/>
          <w:u w:val="single"/>
        </w:rPr>
        <w:t xml:space="preserve">Unit Title: </w:t>
      </w:r>
      <w:r>
        <w:t>Harmony</w:t>
      </w:r>
    </w:p>
    <w:p w:rsidR="00FE17F5" w:rsidRDefault="00FE17F5" w:rsidP="00FE17F5">
      <w:r>
        <w:rPr>
          <w:b/>
          <w:bCs/>
          <w:u w:val="single"/>
        </w:rPr>
        <w:t xml:space="preserve">Lesson Title:  </w:t>
      </w:r>
      <w:r>
        <w:t>Experience Instrumental Harmony</w:t>
      </w:r>
      <w:r>
        <w:tab/>
      </w:r>
      <w:r>
        <w:tab/>
      </w:r>
    </w:p>
    <w:p w:rsidR="00FE17F5" w:rsidRDefault="00FE17F5" w:rsidP="00FE17F5">
      <w:r>
        <w:rPr>
          <w:b/>
          <w:bCs/>
          <w:u w:val="single"/>
        </w:rPr>
        <w:t xml:space="preserve">Estimated Time: </w:t>
      </w:r>
      <w:r>
        <w:t>40 minutes</w:t>
      </w:r>
    </w:p>
    <w:p w:rsidR="00FE17F5" w:rsidRDefault="0042540A" w:rsidP="00FE17F5">
      <w:pPr>
        <w:rPr>
          <w:b/>
          <w:bCs/>
          <w:sz w:val="24"/>
          <w:szCs w:val="24"/>
        </w:rPr>
      </w:pPr>
      <w:ins w:id="0" w:author="Gayle Thieman" w:date="2011-08-13T15:58:00Z">
        <w:r>
          <w:rPr>
            <w:b/>
            <w:bCs/>
            <w:sz w:val="24"/>
            <w:szCs w:val="24"/>
          </w:rPr>
          <w:t xml:space="preserve">Well written See comments </w:t>
        </w:r>
        <w:proofErr w:type="gramStart"/>
        <w:r>
          <w:rPr>
            <w:b/>
            <w:bCs/>
            <w:sz w:val="24"/>
            <w:szCs w:val="24"/>
          </w:rPr>
          <w:t>below  10</w:t>
        </w:r>
        <w:proofErr w:type="gramEnd"/>
        <w:r>
          <w:rPr>
            <w:b/>
            <w:bCs/>
            <w:sz w:val="24"/>
            <w:szCs w:val="24"/>
          </w:rPr>
          <w:t xml:space="preserve">/10  </w:t>
        </w:r>
      </w:ins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Purpose/Rationale for Lesson</w:t>
      </w:r>
      <w:proofErr w:type="gramStart"/>
      <w:r>
        <w:rPr>
          <w:b/>
          <w:bCs/>
          <w:sz w:val="24"/>
          <w:szCs w:val="24"/>
          <w:u w:val="single"/>
        </w:rPr>
        <w:t xml:space="preserve">: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r>
        <w:t xml:space="preserve">  </w:t>
      </w:r>
      <w:r w:rsidR="009A0123">
        <w:t xml:space="preserve">The </w:t>
      </w:r>
      <w:r w:rsidR="004F4181">
        <w:t xml:space="preserve">primary </w:t>
      </w:r>
      <w:r w:rsidR="009A0123">
        <w:t xml:space="preserve">purpose of this lesson is for students to experience and perform harmonic music </w:t>
      </w:r>
      <w:r w:rsidR="004F4181">
        <w:t xml:space="preserve">on instruments.  It will also reinforce their mastery of performing harmony on their first instrument: voice.  </w:t>
      </w:r>
    </w:p>
    <w:p w:rsidR="00FE17F5" w:rsidRDefault="00FE17F5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Curriculum Framing Questions</w:t>
      </w:r>
      <w:proofErr w:type="gramStart"/>
      <w:r>
        <w:rPr>
          <w:b/>
          <w:bCs/>
          <w:sz w:val="24"/>
          <w:szCs w:val="24"/>
          <w:u w:val="single"/>
        </w:rPr>
        <w:t xml:space="preserve">: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</w:t>
      </w:r>
      <w:r>
        <w:rPr>
          <w:b/>
          <w:bCs/>
          <w:sz w:val="24"/>
          <w:szCs w:val="24"/>
          <w:u w:val="single"/>
        </w:rPr>
        <w:t xml:space="preserve"> </w:t>
      </w:r>
      <w:r w:rsidR="00E868CA">
        <w:rPr>
          <w:b/>
          <w:bCs/>
          <w:sz w:val="24"/>
          <w:szCs w:val="24"/>
          <w:u w:val="single"/>
        </w:rPr>
        <w:t>.</w:t>
      </w:r>
      <w:proofErr w:type="gramEnd"/>
      <w:r w:rsidR="00E868CA">
        <w:rPr>
          <w:b/>
          <w:bCs/>
          <w:sz w:val="24"/>
          <w:szCs w:val="24"/>
          <w:u w:val="single"/>
        </w:rPr>
        <w:t xml:space="preserve">  </w:t>
      </w:r>
    </w:p>
    <w:p w:rsidR="00FE17F5" w:rsidRDefault="00FE17F5" w:rsidP="00FE17F5">
      <w:r>
        <w:rPr>
          <w:b/>
          <w:bCs/>
        </w:rPr>
        <w:t xml:space="preserve">Essential Question: </w:t>
      </w:r>
      <w:r>
        <w:t>How can we and why should we collaborate musically with other people?</w:t>
      </w:r>
    </w:p>
    <w:p w:rsidR="00FE17F5" w:rsidRDefault="00FE17F5" w:rsidP="00FE17F5">
      <w:r>
        <w:rPr>
          <w:b/>
          <w:bCs/>
        </w:rPr>
        <w:t xml:space="preserve">Unit Question that applies to this lesson:  </w:t>
      </w:r>
      <w:r>
        <w:t>How is harmony performed?</w:t>
      </w:r>
    </w:p>
    <w:p w:rsidR="00FE17F5" w:rsidRPr="00FE17F5" w:rsidRDefault="00FE17F5" w:rsidP="00FE17F5">
      <w:pPr>
        <w:rPr>
          <w:rFonts w:eastAsiaTheme="minorHAnsi"/>
        </w:rPr>
      </w:pPr>
      <w:r>
        <w:rPr>
          <w:b/>
          <w:bCs/>
        </w:rPr>
        <w:t xml:space="preserve">Content Question: </w:t>
      </w:r>
      <w:r w:rsidRPr="00FE17F5">
        <w:rPr>
          <w:rFonts w:eastAsiaTheme="minorHAnsi"/>
        </w:rPr>
        <w:t>Does melodic harmony have to be vocal?</w:t>
      </w:r>
    </w:p>
    <w:p w:rsidR="00FE17F5" w:rsidRPr="00FE17F5" w:rsidRDefault="00FE17F5" w:rsidP="00FE17F5">
      <w:pPr>
        <w:rPr>
          <w:rFonts w:eastAsiaTheme="minorHAnsi"/>
        </w:rPr>
      </w:pPr>
      <w:r w:rsidRPr="00FE17F5">
        <w:rPr>
          <w:b/>
          <w:bCs/>
        </w:rPr>
        <w:t>Content Question:</w:t>
      </w:r>
      <w:r w:rsidRPr="00FE17F5">
        <w:rPr>
          <w:rFonts w:eastAsiaTheme="minorHAnsi"/>
        </w:rPr>
        <w:t xml:space="preserve"> In what other ways can we perform harmonically?</w:t>
      </w:r>
    </w:p>
    <w:p w:rsidR="00FE17F5" w:rsidRDefault="00FE17F5" w:rsidP="00FE17F5">
      <w:pPr>
        <w:rPr>
          <w:b/>
          <w:bCs/>
        </w:rPr>
      </w:pPr>
    </w:p>
    <w:p w:rsidR="00FE17F5" w:rsidRDefault="00FE17F5" w:rsidP="00FE17F5"/>
    <w:p w:rsidR="00DB7F7F" w:rsidRDefault="00FE17F5" w:rsidP="00DB7F7F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Goals</w:t>
      </w:r>
      <w:proofErr w:type="gramStart"/>
      <w:r>
        <w:rPr>
          <w:b/>
          <w:bCs/>
          <w:sz w:val="24"/>
          <w:szCs w:val="24"/>
          <w:u w:val="single"/>
        </w:rPr>
        <w:t xml:space="preserve">: </w:t>
      </w:r>
      <w:r w:rsidR="00E868CA">
        <w:rPr>
          <w:b/>
          <w:bCs/>
          <w:sz w:val="24"/>
          <w:szCs w:val="24"/>
          <w:u w:val="single"/>
        </w:rPr>
        <w:t xml:space="preserve">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.</w:t>
      </w:r>
      <w:proofErr w:type="gramEnd"/>
    </w:p>
    <w:p w:rsidR="00DB7F7F" w:rsidRPr="00DB7F7F" w:rsidRDefault="00DB7F7F" w:rsidP="00DB7F7F">
      <w:pPr>
        <w:rPr>
          <w:b/>
          <w:bCs/>
          <w:sz w:val="24"/>
          <w:szCs w:val="24"/>
          <w:u w:val="single"/>
        </w:rPr>
      </w:pPr>
      <w:r w:rsidRPr="00DB7F7F">
        <w:rPr>
          <w:bCs/>
        </w:rPr>
        <w:t>1)</w:t>
      </w:r>
      <w:r>
        <w:t xml:space="preserve"> </w:t>
      </w:r>
      <w:r w:rsidR="00FE17F5">
        <w:t>Perform harmony on instruments</w:t>
      </w:r>
      <w:r w:rsidR="004F4181">
        <w:t xml:space="preserve">, </w:t>
      </w:r>
      <w:proofErr w:type="gramStart"/>
      <w:r w:rsidR="004F4181">
        <w:t xml:space="preserve">both </w:t>
      </w:r>
      <w:r w:rsidR="00FE17F5">
        <w:t xml:space="preserve"> </w:t>
      </w:r>
      <w:r w:rsidR="004F4181">
        <w:t>melodic</w:t>
      </w:r>
      <w:proofErr w:type="gramEnd"/>
      <w:r>
        <w:t xml:space="preserve"> </w:t>
      </w:r>
      <w:r w:rsidR="00FE17F5" w:rsidRPr="004F4181">
        <w:rPr>
          <w:i/>
        </w:rPr>
        <w:t>and</w:t>
      </w:r>
      <w:r>
        <w:t xml:space="preserve"> </w:t>
      </w:r>
      <w:r w:rsidR="004F4181">
        <w:t xml:space="preserve"> rhythmical</w:t>
      </w:r>
      <w:r w:rsidR="00FE17F5">
        <w:t xml:space="preserve"> </w:t>
      </w:r>
    </w:p>
    <w:p w:rsidR="00FE17F5" w:rsidRDefault="00DB7F7F" w:rsidP="00DB7F7F">
      <w:r>
        <w:t xml:space="preserve">    </w:t>
      </w:r>
      <w:proofErr w:type="gramStart"/>
      <w:r>
        <w:t>i</w:t>
      </w:r>
      <w:r w:rsidR="00FE17F5">
        <w:t>ndependent</w:t>
      </w:r>
      <w:proofErr w:type="gramEnd"/>
      <w:r>
        <w:t xml:space="preserve"> musical </w:t>
      </w:r>
      <w:r w:rsidR="00FE17F5">
        <w:t xml:space="preserve"> parts.  </w:t>
      </w:r>
    </w:p>
    <w:p w:rsidR="00FE17F5" w:rsidRDefault="00FE17F5" w:rsidP="00FE17F5">
      <w:r>
        <w:t xml:space="preserve">2) Continue mastery of singing </w:t>
      </w:r>
      <w:r w:rsidR="004F4181">
        <w:t xml:space="preserve">melodic and </w:t>
      </w:r>
      <w:proofErr w:type="gramStart"/>
      <w:r w:rsidR="004F4181">
        <w:t>rhythmical</w:t>
      </w:r>
      <w:r w:rsidR="00DB7F7F">
        <w:t xml:space="preserve"> </w:t>
      </w:r>
      <w:r w:rsidR="004F4181">
        <w:t xml:space="preserve"> </w:t>
      </w:r>
      <w:r w:rsidR="00DB7F7F">
        <w:t>independent</w:t>
      </w:r>
      <w:proofErr w:type="gramEnd"/>
      <w:r w:rsidR="00DB7F7F">
        <w:t xml:space="preserve"> parts.  </w:t>
      </w:r>
    </w:p>
    <w:p w:rsidR="00FE17F5" w:rsidRDefault="00DB7F7F" w:rsidP="00FE17F5">
      <w:r>
        <w:t xml:space="preserve">3) </w:t>
      </w:r>
      <w:r w:rsidR="00FE17F5">
        <w:t>Continue mastery of recorder technique.</w:t>
      </w:r>
    </w:p>
    <w:p w:rsidR="000322C1" w:rsidRDefault="000322C1" w:rsidP="000322C1">
      <w:r>
        <w:t xml:space="preserve">4) Distinguish different names of instruments in the mallet percussion family.  </w:t>
      </w:r>
    </w:p>
    <w:p w:rsidR="000322C1" w:rsidRDefault="000322C1" w:rsidP="000322C1">
      <w:r>
        <w:t xml:space="preserve">5) Describe the sound (timbre) of different mallet percussion instruments.  </w:t>
      </w:r>
    </w:p>
    <w:p w:rsidR="00FE17F5" w:rsidRDefault="00FE17F5" w:rsidP="00FE17F5">
      <w:r>
        <w:tab/>
      </w:r>
    </w:p>
    <w:p w:rsidR="00FE17F5" w:rsidRDefault="00FE17F5" w:rsidP="00FE17F5">
      <w:pPr>
        <w:rPr>
          <w:sz w:val="24"/>
          <w:szCs w:val="24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Learning Objectives:                                          </w:t>
      </w:r>
      <w:r w:rsidR="00DB7F7F">
        <w:rPr>
          <w:b/>
          <w:bCs/>
          <w:sz w:val="24"/>
          <w:szCs w:val="24"/>
          <w:u w:val="single"/>
        </w:rPr>
        <w:t xml:space="preserve">                                    </w:t>
      </w:r>
      <w:r w:rsidR="00E868CA">
        <w:rPr>
          <w:b/>
          <w:bCs/>
          <w:sz w:val="24"/>
          <w:szCs w:val="24"/>
          <w:u w:val="single"/>
        </w:rPr>
        <w:t xml:space="preserve">     </w:t>
      </w:r>
      <w:r w:rsidR="00DB7F7F">
        <w:rPr>
          <w:b/>
          <w:bCs/>
          <w:sz w:val="24"/>
          <w:szCs w:val="24"/>
          <w:u w:val="single"/>
        </w:rPr>
        <w:t xml:space="preserve">      </w:t>
      </w:r>
      <w:r>
        <w:rPr>
          <w:b/>
          <w:bCs/>
          <w:sz w:val="24"/>
          <w:szCs w:val="24"/>
          <w:u w:val="single"/>
        </w:rPr>
        <w:t xml:space="preserve"> MENC Standard </w:t>
      </w:r>
    </w:p>
    <w:p w:rsidR="00FE17F5" w:rsidRDefault="00FE17F5" w:rsidP="00FE17F5">
      <w:pPr>
        <w:rPr>
          <w:b/>
          <w:bCs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B7F7F" w:rsidRDefault="00FE17F5" w:rsidP="00FE17F5">
      <w:pPr>
        <w:rPr>
          <w:b/>
        </w:rPr>
      </w:pPr>
      <w:r w:rsidRPr="00DB7F7F">
        <w:rPr>
          <w:b/>
          <w:bCs/>
        </w:rPr>
        <w:t xml:space="preserve">In order to </w:t>
      </w:r>
      <w:r w:rsidR="00DB7F7F">
        <w:rPr>
          <w:b/>
        </w:rPr>
        <w:t>p</w:t>
      </w:r>
      <w:r w:rsidR="00DB7F7F" w:rsidRPr="00DB7F7F">
        <w:rPr>
          <w:b/>
        </w:rPr>
        <w:t>erform harmony on instruments</w:t>
      </w:r>
      <w:r w:rsidR="004F4181">
        <w:rPr>
          <w:b/>
        </w:rPr>
        <w:t>, both melodic</w:t>
      </w:r>
      <w:r w:rsidR="00DB7F7F" w:rsidRPr="00DB7F7F">
        <w:rPr>
          <w:b/>
        </w:rPr>
        <w:t xml:space="preserve"> and </w:t>
      </w:r>
      <w:r w:rsidR="00DB7F7F">
        <w:rPr>
          <w:b/>
        </w:rPr>
        <w:t xml:space="preserve"> </w:t>
      </w:r>
    </w:p>
    <w:p w:rsidR="00FE17F5" w:rsidRPr="00DB7F7F" w:rsidRDefault="004F4181" w:rsidP="00FE17F5">
      <w:pPr>
        <w:rPr>
          <w:b/>
        </w:rPr>
      </w:pPr>
      <w:proofErr w:type="gramStart"/>
      <w:r>
        <w:rPr>
          <w:b/>
        </w:rPr>
        <w:t>rhythmical</w:t>
      </w:r>
      <w:proofErr w:type="gramEnd"/>
      <w:r w:rsidR="00DB7F7F" w:rsidRPr="00DB7F7F">
        <w:rPr>
          <w:b/>
        </w:rPr>
        <w:t xml:space="preserve"> independent musical </w:t>
      </w:r>
      <w:r w:rsidR="00DB7F7F">
        <w:rPr>
          <w:b/>
        </w:rPr>
        <w:t xml:space="preserve"> parts</w:t>
      </w:r>
      <w:r w:rsidR="00FE17F5" w:rsidRPr="00DB7F7F">
        <w:rPr>
          <w:b/>
          <w:bCs/>
        </w:rPr>
        <w:t>, students will:</w:t>
      </w:r>
    </w:p>
    <w:p w:rsidR="00FE17F5" w:rsidRDefault="003E00BF" w:rsidP="00FE17F5">
      <w:r>
        <w:t>--Play two</w:t>
      </w:r>
      <w:r w:rsidR="00DB7F7F">
        <w:t xml:space="preserve"> round</w:t>
      </w:r>
      <w:r>
        <w:t>s</w:t>
      </w:r>
      <w:r w:rsidR="00DB7F7F">
        <w:t xml:space="preserve"> on a </w:t>
      </w:r>
      <w:r w:rsidR="00FE17F5">
        <w:t xml:space="preserve">variety of </w:t>
      </w:r>
      <w:r w:rsidR="00DB7F7F">
        <w:t>pitched mallet percussion instruments</w:t>
      </w:r>
      <w:r>
        <w:t>.</w:t>
      </w:r>
      <w:r w:rsidR="00FE17F5">
        <w:t xml:space="preserve">                    </w:t>
      </w:r>
      <w:r w:rsidR="00FE17F5">
        <w:tab/>
        <w:t xml:space="preserve">      </w:t>
      </w:r>
      <w:r w:rsidR="00DB7F7F">
        <w:t xml:space="preserve">            </w:t>
      </w:r>
      <w:r w:rsidR="00FE17F5">
        <w:t>(2)</w:t>
      </w:r>
      <w:r w:rsidR="00FE17F5">
        <w:tab/>
        <w:t xml:space="preserve">                      </w:t>
      </w:r>
    </w:p>
    <w:p w:rsidR="00DB7F7F" w:rsidRDefault="00DB7F7F" w:rsidP="00FE17F5">
      <w:r>
        <w:t xml:space="preserve">--Play </w:t>
      </w:r>
      <w:r w:rsidR="003E00BF">
        <w:t xml:space="preserve">a </w:t>
      </w:r>
      <w:proofErr w:type="gramStart"/>
      <w:r w:rsidR="003E00BF">
        <w:t xml:space="preserve">round </w:t>
      </w:r>
      <w:r>
        <w:t xml:space="preserve"> on</w:t>
      </w:r>
      <w:proofErr w:type="gramEnd"/>
      <w:r>
        <w:t xml:space="preserve"> the soprano recorder.                                                                           </w:t>
      </w:r>
      <w:r w:rsidR="003E00BF">
        <w:t xml:space="preserve">               </w:t>
      </w:r>
      <w:r>
        <w:t xml:space="preserve">        (2)</w:t>
      </w:r>
    </w:p>
    <w:p w:rsidR="00DB7F7F" w:rsidRDefault="00DB7F7F" w:rsidP="00FE17F5">
      <w:r>
        <w:t>--Play a melody and</w:t>
      </w:r>
      <w:r w:rsidR="004F4181">
        <w:t>/</w:t>
      </w:r>
      <w:proofErr w:type="gramStart"/>
      <w:r w:rsidR="004F4181">
        <w:t xml:space="preserve">or </w:t>
      </w:r>
      <w:r>
        <w:t xml:space="preserve"> an</w:t>
      </w:r>
      <w:proofErr w:type="gramEnd"/>
      <w:r>
        <w:t xml:space="preserve"> ostinato on pitched mallet percussion</w:t>
      </w:r>
    </w:p>
    <w:p w:rsidR="00DB7F7F" w:rsidRDefault="00DB7F7F" w:rsidP="00FE17F5">
      <w:r>
        <w:t xml:space="preserve">    </w:t>
      </w:r>
      <w:proofErr w:type="gramStart"/>
      <w:r>
        <w:t>instruments</w:t>
      </w:r>
      <w:proofErr w:type="gramEnd"/>
      <w:r>
        <w:t xml:space="preserve">.                                                                                                                                          </w:t>
      </w:r>
      <w:r w:rsidR="00D75550">
        <w:t xml:space="preserve"> </w:t>
      </w:r>
      <w:r>
        <w:t>(2)</w:t>
      </w:r>
    </w:p>
    <w:p w:rsidR="00DB7F7F" w:rsidRDefault="00DB7F7F" w:rsidP="00FE17F5"/>
    <w:p w:rsidR="00D75550" w:rsidRPr="00D75550" w:rsidRDefault="00FE17F5" w:rsidP="00FE17F5">
      <w:r w:rsidRPr="00D75550">
        <w:rPr>
          <w:b/>
        </w:rPr>
        <w:t xml:space="preserve">In order to </w:t>
      </w:r>
      <w:r w:rsidR="00D75550">
        <w:rPr>
          <w:b/>
        </w:rPr>
        <w:t>c</w:t>
      </w:r>
      <w:r w:rsidR="00D75550" w:rsidRPr="00D75550">
        <w:rPr>
          <w:b/>
        </w:rPr>
        <w:t>ontinue mastery of singing melodically and rhythmically</w:t>
      </w:r>
    </w:p>
    <w:p w:rsidR="00FE17F5" w:rsidRPr="00D75550" w:rsidRDefault="00D75550" w:rsidP="00FE17F5">
      <w:pPr>
        <w:rPr>
          <w:b/>
        </w:rPr>
      </w:pPr>
      <w:r>
        <w:rPr>
          <w:b/>
        </w:rPr>
        <w:t xml:space="preserve"> independent parts</w:t>
      </w:r>
      <w:r w:rsidR="00FE17F5" w:rsidRPr="00D75550">
        <w:rPr>
          <w:b/>
        </w:rPr>
        <w:t>, students will:</w:t>
      </w:r>
    </w:p>
    <w:p w:rsidR="00D75550" w:rsidRDefault="00D75550" w:rsidP="00FE17F5">
      <w:r>
        <w:t>--Sing two different rounds in two part harmony.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(1)</w:t>
      </w:r>
    </w:p>
    <w:p w:rsidR="00FE17F5" w:rsidRDefault="00FE17F5" w:rsidP="00FE17F5"/>
    <w:p w:rsidR="00FE17F5" w:rsidRPr="003E00BF" w:rsidRDefault="00FE17F5" w:rsidP="00FE17F5">
      <w:pPr>
        <w:rPr>
          <w:b/>
        </w:rPr>
      </w:pPr>
      <w:r w:rsidRPr="003E00BF">
        <w:rPr>
          <w:b/>
        </w:rPr>
        <w:t xml:space="preserve">In order to </w:t>
      </w:r>
      <w:r w:rsidR="003E00BF">
        <w:rPr>
          <w:b/>
        </w:rPr>
        <w:t>c</w:t>
      </w:r>
      <w:r w:rsidR="003E00BF" w:rsidRPr="003E00BF">
        <w:rPr>
          <w:b/>
        </w:rPr>
        <w:t>ontinue mastery of recorder technique</w:t>
      </w:r>
      <w:r w:rsidRPr="003E00BF">
        <w:rPr>
          <w:b/>
        </w:rPr>
        <w:t>, students will:</w:t>
      </w:r>
    </w:p>
    <w:p w:rsidR="003E00BF" w:rsidRDefault="003E00BF" w:rsidP="00FE17F5">
      <w:r>
        <w:t>--Play a two part round on the soprano recorder.                                                                                      (2)</w:t>
      </w:r>
    </w:p>
    <w:p w:rsidR="000322C1" w:rsidRDefault="000322C1" w:rsidP="00FE17F5"/>
    <w:p w:rsidR="000322C1" w:rsidRPr="000322C1" w:rsidRDefault="000322C1" w:rsidP="00FE17F5">
      <w:pPr>
        <w:rPr>
          <w:b/>
        </w:rPr>
      </w:pPr>
      <w:r w:rsidRPr="000322C1">
        <w:rPr>
          <w:b/>
        </w:rPr>
        <w:t xml:space="preserve">In order to identify the different names of instruments in the mallet percussion family, </w:t>
      </w:r>
    </w:p>
    <w:p w:rsidR="003E00BF" w:rsidRPr="000322C1" w:rsidRDefault="000322C1" w:rsidP="00FE17F5">
      <w:pPr>
        <w:rPr>
          <w:b/>
        </w:rPr>
      </w:pPr>
      <w:proofErr w:type="gramStart"/>
      <w:r w:rsidRPr="000322C1">
        <w:rPr>
          <w:b/>
        </w:rPr>
        <w:t>students</w:t>
      </w:r>
      <w:proofErr w:type="gramEnd"/>
      <w:r w:rsidRPr="000322C1">
        <w:rPr>
          <w:b/>
        </w:rPr>
        <w:t xml:space="preserve"> will:  </w:t>
      </w:r>
    </w:p>
    <w:p w:rsidR="000169FA" w:rsidRDefault="000322C1" w:rsidP="00FE17F5">
      <w:r>
        <w:t>--Stand up when their instrument is called.</w:t>
      </w:r>
    </w:p>
    <w:p w:rsidR="000322C1" w:rsidRDefault="000322C1" w:rsidP="00FE17F5">
      <w:r>
        <w:t>--Describe attributes of th</w:t>
      </w:r>
      <w:r w:rsidR="004F4181">
        <w:t xml:space="preserve">eir instrument when called upon, and compare those attributes </w:t>
      </w:r>
    </w:p>
    <w:p w:rsidR="004F4181" w:rsidRDefault="004F4181" w:rsidP="00FE17F5">
      <w:proofErr w:type="gramStart"/>
      <w:r>
        <w:t>To the attributes of other instruments.</w:t>
      </w:r>
      <w:proofErr w:type="gramEnd"/>
    </w:p>
    <w:p w:rsidR="000322C1" w:rsidRDefault="000322C1" w:rsidP="00FE17F5"/>
    <w:p w:rsidR="000322C1" w:rsidRPr="000322C1" w:rsidRDefault="000322C1" w:rsidP="000322C1">
      <w:pPr>
        <w:rPr>
          <w:b/>
        </w:rPr>
      </w:pPr>
      <w:r w:rsidRPr="000322C1">
        <w:rPr>
          <w:b/>
        </w:rPr>
        <w:t xml:space="preserve">In order to describe the sound (timbre) of different mallet percussion instruments, </w:t>
      </w:r>
    </w:p>
    <w:p w:rsidR="000322C1" w:rsidRPr="000322C1" w:rsidRDefault="000322C1" w:rsidP="000322C1">
      <w:pPr>
        <w:rPr>
          <w:b/>
        </w:rPr>
      </w:pPr>
      <w:proofErr w:type="gramStart"/>
      <w:r w:rsidRPr="000322C1">
        <w:rPr>
          <w:b/>
        </w:rPr>
        <w:t>students</w:t>
      </w:r>
      <w:proofErr w:type="gramEnd"/>
      <w:r w:rsidRPr="000322C1">
        <w:rPr>
          <w:b/>
        </w:rPr>
        <w:t xml:space="preserve"> will:</w:t>
      </w:r>
    </w:p>
    <w:p w:rsidR="000322C1" w:rsidRDefault="000322C1" w:rsidP="00FE17F5">
      <w:r>
        <w:t xml:space="preserve">--Answer questions about their instruments sound qualities when called upon.  </w:t>
      </w:r>
    </w:p>
    <w:p w:rsidR="004F4181" w:rsidRDefault="004F4181" w:rsidP="00FE17F5"/>
    <w:p w:rsidR="004F4181" w:rsidRDefault="004F4181" w:rsidP="00FE17F5"/>
    <w:p w:rsidR="00FE17F5" w:rsidRPr="00E868CA" w:rsidRDefault="00FE17F5" w:rsidP="00FE17F5">
      <w:pPr>
        <w:rPr>
          <w:b/>
          <w:sz w:val="24"/>
          <w:szCs w:val="24"/>
          <w:u w:val="single"/>
        </w:rPr>
      </w:pPr>
      <w:r w:rsidRPr="00E868CA">
        <w:rPr>
          <w:b/>
          <w:bCs/>
          <w:sz w:val="24"/>
          <w:szCs w:val="24"/>
          <w:u w:val="single"/>
        </w:rPr>
        <w:t>Curriculum Standards</w:t>
      </w:r>
      <w:proofErr w:type="gramStart"/>
      <w:r w:rsidRPr="00E868CA">
        <w:rPr>
          <w:b/>
          <w:bCs/>
          <w:sz w:val="24"/>
          <w:szCs w:val="24"/>
          <w:u w:val="single"/>
        </w:rPr>
        <w:t>:</w:t>
      </w:r>
      <w:r w:rsidRPr="00E868CA">
        <w:rPr>
          <w:b/>
          <w:sz w:val="24"/>
          <w:szCs w:val="24"/>
          <w:u w:val="single"/>
        </w:rPr>
        <w:t xml:space="preserve">   </w:t>
      </w:r>
      <w:r w:rsidR="00E868CA" w:rsidRPr="00E868CA">
        <w:rPr>
          <w:b/>
          <w:sz w:val="24"/>
          <w:szCs w:val="24"/>
          <w:u w:val="single"/>
        </w:rPr>
        <w:t xml:space="preserve">      </w:t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</w:r>
      <w:r w:rsidR="00E868CA">
        <w:rPr>
          <w:b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pPr>
        <w:rPr>
          <w:b/>
          <w:bCs/>
        </w:rPr>
      </w:pPr>
      <w:r>
        <w:rPr>
          <w:b/>
          <w:bCs/>
        </w:rPr>
        <w:t>MENC National Standards-</w:t>
      </w:r>
    </w:p>
    <w:p w:rsidR="00FE17F5" w:rsidRDefault="00FE17F5" w:rsidP="00FE17F5">
      <w:r>
        <w:t>#1: Singing alone and with others, a varied repertoire of music.</w:t>
      </w:r>
    </w:p>
    <w:p w:rsidR="00FE17F5" w:rsidRDefault="00FE17F5" w:rsidP="00FE17F5">
      <w:r>
        <w:t>#2: Performing on instruments alone and with others, a varied repertoire of music.</w:t>
      </w:r>
    </w:p>
    <w:p w:rsidR="00FE17F5" w:rsidRDefault="00FE17F5" w:rsidP="00FE17F5"/>
    <w:p w:rsidR="000169FA" w:rsidRDefault="000169FA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Materials Needed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 xml:space="preserve">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0169FA" w:rsidRDefault="00FE17F5" w:rsidP="00FE17F5">
      <w:r>
        <w:t>--</w:t>
      </w:r>
      <w:r w:rsidR="000169FA">
        <w:t>Hot Cross Buns Sheet with melody and ostinato (self made)</w:t>
      </w:r>
    </w:p>
    <w:p w:rsidR="000169FA" w:rsidRDefault="000169FA" w:rsidP="00FE17F5">
      <w:r>
        <w:t xml:space="preserve">--“Ah Poor Bird” </w:t>
      </w:r>
      <w:proofErr w:type="spellStart"/>
      <w:r>
        <w:t>mastercopy</w:t>
      </w:r>
      <w:proofErr w:type="spellEnd"/>
      <w:r>
        <w:t xml:space="preserve"> (Portland State Kodaly Course.  Summer, 2010).</w:t>
      </w:r>
    </w:p>
    <w:p w:rsidR="000169FA" w:rsidRDefault="000169FA" w:rsidP="00FE17F5">
      <w:r>
        <w:t>-- “All Things Shall Perish” sheet (150 Rounds, p.4).</w:t>
      </w:r>
    </w:p>
    <w:p w:rsidR="000169FA" w:rsidRDefault="000169FA" w:rsidP="00FE17F5">
      <w:r>
        <w:t xml:space="preserve">--“The Swan” </w:t>
      </w:r>
      <w:proofErr w:type="spellStart"/>
      <w:r>
        <w:t>mastercopy</w:t>
      </w:r>
      <w:proofErr w:type="spellEnd"/>
      <w:r>
        <w:t xml:space="preserve"> (Portland State Kodaly Course.  Summer, 2010).  </w:t>
      </w:r>
    </w:p>
    <w:p w:rsidR="000169FA" w:rsidRDefault="000169FA" w:rsidP="00FE17F5">
      <w:r>
        <w:t>--Approximately 26</w:t>
      </w:r>
      <w:r w:rsidR="00D923B1">
        <w:t>-30</w:t>
      </w:r>
      <w:r>
        <w:t xml:space="preserve"> mallet percussion instruments.  </w:t>
      </w:r>
    </w:p>
    <w:p w:rsidR="00D923B1" w:rsidRDefault="00D923B1" w:rsidP="00FE17F5">
      <w:r>
        <w:t>--Approximately 26-30 soprano recorders.</w:t>
      </w:r>
    </w:p>
    <w:p w:rsidR="000169FA" w:rsidRDefault="000169FA" w:rsidP="00847601">
      <w:r>
        <w:t xml:space="preserve"> </w:t>
      </w:r>
      <w:r w:rsidR="00FE17F5">
        <w:t>--</w:t>
      </w:r>
      <w:r w:rsidR="00847601">
        <w:t xml:space="preserve">Mallet Percussion </w:t>
      </w:r>
      <w:proofErr w:type="spellStart"/>
      <w:proofErr w:type="gramStart"/>
      <w:r w:rsidR="00847601">
        <w:t>powerpoint</w:t>
      </w:r>
      <w:proofErr w:type="spellEnd"/>
      <w:proofErr w:type="gramEnd"/>
      <w:r w:rsidR="00847601">
        <w:t xml:space="preserve"> presentation.</w:t>
      </w:r>
      <w:ins w:id="1" w:author="Gayle Thieman" w:date="2011-08-13T16:01:00Z">
        <w:r w:rsidR="00DF74DE">
          <w:t xml:space="preserve">  On first slide there is too much text so that when you present it the final words don</w:t>
        </w:r>
        <w:r w:rsidR="00DF74DE">
          <w:t>’</w:t>
        </w:r>
        <w:r w:rsidR="00DF74DE">
          <w:t xml:space="preserve">t show.  </w:t>
        </w:r>
        <w:proofErr w:type="gramStart"/>
        <w:r w:rsidR="00DF74DE">
          <w:t>Otherwise excellent use of color/text/graphics.</w:t>
        </w:r>
        <w:proofErr w:type="gramEnd"/>
        <w:r w:rsidR="00DF74DE">
          <w:t xml:space="preserve">   10/10</w:t>
        </w:r>
      </w:ins>
    </w:p>
    <w:p w:rsidR="000169FA" w:rsidRDefault="000169FA" w:rsidP="00FE17F5"/>
    <w:p w:rsidR="000169FA" w:rsidRDefault="000169FA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Background knowledge or skills students need prior to lesson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 xml:space="preserve">     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.</w:t>
      </w:r>
      <w:proofErr w:type="gramEnd"/>
    </w:p>
    <w:p w:rsidR="00FE17F5" w:rsidRDefault="00FE17F5" w:rsidP="00FE17F5">
      <w:r>
        <w:t>-</w:t>
      </w:r>
      <w:r w:rsidR="00D923B1">
        <w:t>-</w:t>
      </w:r>
      <w:r>
        <w:t xml:space="preserve">Steady beat acquisition </w:t>
      </w:r>
    </w:p>
    <w:p w:rsidR="00FE17F5" w:rsidRDefault="00FE17F5" w:rsidP="00FE17F5">
      <w:r>
        <w:t>-</w:t>
      </w:r>
      <w:r w:rsidR="00D923B1">
        <w:t>-</w:t>
      </w:r>
      <w:r>
        <w:t>Unison si</w:t>
      </w:r>
      <w:r w:rsidR="00D923B1">
        <w:t>nging in tune and basic experience with singing in rounds.</w:t>
      </w:r>
    </w:p>
    <w:p w:rsidR="00FE17F5" w:rsidRDefault="00D923B1" w:rsidP="00FE17F5">
      <w:r>
        <w:t>--Must know how to play recorder.</w:t>
      </w:r>
    </w:p>
    <w:p w:rsidR="00D923B1" w:rsidRDefault="00D923B1" w:rsidP="00FE17F5">
      <w:r>
        <w:t xml:space="preserve">--Must </w:t>
      </w:r>
      <w:proofErr w:type="gramStart"/>
      <w:r>
        <w:t>have  played</w:t>
      </w:r>
      <w:proofErr w:type="gramEnd"/>
      <w:r>
        <w:t xml:space="preserve"> any one of the 3 mallet percussion instruments previously.</w:t>
      </w:r>
    </w:p>
    <w:p w:rsidR="00D923B1" w:rsidRDefault="00D923B1" w:rsidP="00FE17F5">
      <w:r>
        <w:t>--Must know (have played or sung) “Hot Cross Buns” (known song).</w:t>
      </w:r>
    </w:p>
    <w:p w:rsidR="00D923B1" w:rsidRDefault="00D923B1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Teacher Prep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</w:r>
      <w:r w:rsidR="00E868CA">
        <w:rPr>
          <w:b/>
          <w:bCs/>
          <w:sz w:val="24"/>
          <w:szCs w:val="24"/>
          <w:u w:val="single"/>
        </w:rPr>
        <w:tab/>
        <w:t xml:space="preserve">         .</w:t>
      </w:r>
      <w:proofErr w:type="gramEnd"/>
    </w:p>
    <w:p w:rsidR="00847601" w:rsidRDefault="00FE17F5" w:rsidP="00FE17F5">
      <w:r>
        <w:t xml:space="preserve">--Have </w:t>
      </w:r>
      <w:proofErr w:type="spellStart"/>
      <w:proofErr w:type="gramStart"/>
      <w:r w:rsidR="00847601">
        <w:t>powerpoint</w:t>
      </w:r>
      <w:proofErr w:type="spellEnd"/>
      <w:proofErr w:type="gramEnd"/>
      <w:r w:rsidR="00847601">
        <w:t xml:space="preserve"> set up and ready to be presented.</w:t>
      </w:r>
    </w:p>
    <w:p w:rsidR="00FE17F5" w:rsidRDefault="00847601" w:rsidP="00FE17F5">
      <w:r>
        <w:t xml:space="preserve"> </w:t>
      </w:r>
      <w:r w:rsidR="00D923B1">
        <w:t>--Set up Orff instruments into two groups prior to class, to facilitate playing songs in two part harmony.</w:t>
      </w:r>
    </w:p>
    <w:p w:rsidR="00D923B1" w:rsidRDefault="00D923B1" w:rsidP="00FE17F5">
      <w:r>
        <w:t xml:space="preserve">--Sanitize 26-30 soprano recorders prior to class, so they are ready for playing.  </w:t>
      </w:r>
    </w:p>
    <w:p w:rsidR="00430B04" w:rsidRDefault="00430B04" w:rsidP="00FE17F5">
      <w:pPr>
        <w:rPr>
          <w:b/>
          <w:bCs/>
          <w:sz w:val="24"/>
          <w:szCs w:val="24"/>
          <w:u w:val="single"/>
        </w:rPr>
      </w:pPr>
    </w:p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Hook/Warm Up:</w:t>
      </w:r>
      <w:r w:rsidR="00430B04">
        <w:rPr>
          <w:b/>
          <w:bCs/>
          <w:sz w:val="24"/>
          <w:szCs w:val="24"/>
          <w:u w:val="single"/>
        </w:rPr>
        <w:t xml:space="preserve">                                                               </w:t>
      </w:r>
      <w:r w:rsidR="00430B04">
        <w:rPr>
          <w:b/>
          <w:bCs/>
          <w:sz w:val="24"/>
          <w:szCs w:val="24"/>
          <w:u w:val="single"/>
        </w:rPr>
        <w:tab/>
      </w:r>
      <w:r w:rsidR="00430B04">
        <w:rPr>
          <w:b/>
          <w:bCs/>
          <w:sz w:val="24"/>
          <w:szCs w:val="24"/>
          <w:u w:val="single"/>
        </w:rPr>
        <w:tab/>
      </w:r>
      <w:r w:rsidR="00FD1DCC">
        <w:rPr>
          <w:b/>
          <w:bCs/>
          <w:sz w:val="24"/>
          <w:szCs w:val="24"/>
          <w:u w:val="single"/>
        </w:rPr>
        <w:t xml:space="preserve">             </w:t>
      </w:r>
      <w:r w:rsidR="00F459D1">
        <w:rPr>
          <w:b/>
          <w:bCs/>
          <w:sz w:val="24"/>
          <w:szCs w:val="24"/>
          <w:u w:val="single"/>
        </w:rPr>
        <w:t xml:space="preserve"> </w:t>
      </w:r>
      <w:r w:rsidR="00430B04">
        <w:rPr>
          <w:b/>
          <w:bCs/>
          <w:sz w:val="24"/>
          <w:szCs w:val="24"/>
          <w:u w:val="single"/>
        </w:rPr>
        <w:t xml:space="preserve">Time </w:t>
      </w:r>
      <w:r w:rsidR="00F459D1">
        <w:rPr>
          <w:b/>
          <w:bCs/>
          <w:sz w:val="24"/>
          <w:szCs w:val="24"/>
          <w:u w:val="single"/>
        </w:rPr>
        <w:t>Allotted</w:t>
      </w:r>
      <w:r w:rsidR="00430B04">
        <w:rPr>
          <w:b/>
          <w:bCs/>
          <w:sz w:val="24"/>
          <w:szCs w:val="24"/>
          <w:u w:val="single"/>
        </w:rPr>
        <w:t>:</w:t>
      </w:r>
    </w:p>
    <w:p w:rsidR="004F4181" w:rsidRDefault="00FE17F5" w:rsidP="00430B04">
      <w:r>
        <w:t>“</w:t>
      </w:r>
      <w:r w:rsidR="00430B04">
        <w:t>Hot Cross Buns</w:t>
      </w:r>
      <w:r>
        <w:t xml:space="preserve">” (Students will participate in order to </w:t>
      </w:r>
      <w:r w:rsidR="00430B04">
        <w:t xml:space="preserve">perform harmony:  </w:t>
      </w:r>
    </w:p>
    <w:p w:rsidR="00FE17F5" w:rsidRPr="00430B04" w:rsidRDefault="004F4181" w:rsidP="00430B04">
      <w:proofErr w:type="gramStart"/>
      <w:r>
        <w:t>both</w:t>
      </w:r>
      <w:proofErr w:type="gramEnd"/>
      <w:r>
        <w:t xml:space="preserve"> melodic and  rhythmic</w:t>
      </w:r>
      <w:r w:rsidR="00430B04">
        <w:t xml:space="preserve"> independent musical  parts on instruments</w:t>
      </w:r>
      <w:r w:rsidR="00FE17F5">
        <w:t>)</w:t>
      </w:r>
      <w:r w:rsidR="00430B04">
        <w:t>.</w:t>
      </w:r>
    </w:p>
    <w:p w:rsidR="00430B04" w:rsidRDefault="00FE17F5" w:rsidP="00FE17F5">
      <w:r>
        <w:t xml:space="preserve">--As students come into classroom, </w:t>
      </w:r>
      <w:r w:rsidR="00430B04">
        <w:t xml:space="preserve">they are counted of in two’s.  </w:t>
      </w:r>
    </w:p>
    <w:p w:rsidR="00430B04" w:rsidRPr="00F459D1" w:rsidRDefault="00430B04" w:rsidP="00FE17F5">
      <w:pPr>
        <w:rPr>
          <w:i/>
        </w:rPr>
      </w:pPr>
      <w:r>
        <w:t xml:space="preserve">Teacher instructs team 1 to sit behind the Orff instruments on the left side </w:t>
      </w:r>
      <w:r w:rsidR="00FD1DCC">
        <w:t xml:space="preserve">                               </w:t>
      </w:r>
      <w:r w:rsidR="00F459D1">
        <w:t xml:space="preserve"> </w:t>
      </w:r>
      <w:r w:rsidR="00F459D1" w:rsidRPr="00F459D1">
        <w:rPr>
          <w:i/>
        </w:rPr>
        <w:t>4 minutes</w:t>
      </w:r>
    </w:p>
    <w:p w:rsidR="00430B04" w:rsidRDefault="00430B04" w:rsidP="00FE17F5">
      <w:proofErr w:type="gramStart"/>
      <w:r>
        <w:t>of</w:t>
      </w:r>
      <w:proofErr w:type="gramEnd"/>
      <w:r>
        <w:t xml:space="preserve"> the room, and instructs team 2 to sit behind the Orff instruments on the</w:t>
      </w:r>
    </w:p>
    <w:p w:rsidR="00430B04" w:rsidRDefault="00430B04" w:rsidP="00FE17F5">
      <w:proofErr w:type="gramStart"/>
      <w:r>
        <w:t>right</w:t>
      </w:r>
      <w:proofErr w:type="gramEnd"/>
      <w:r>
        <w:t xml:space="preserve"> side of the room.  Teacher (at xylophone in front of class)</w:t>
      </w:r>
      <w:r w:rsidR="00F459D1">
        <w:t xml:space="preserve"> models</w:t>
      </w:r>
    </w:p>
    <w:p w:rsidR="00F459D1" w:rsidRDefault="00F459D1" w:rsidP="00FE17F5">
      <w:proofErr w:type="gramStart"/>
      <w:r>
        <w:t>playing</w:t>
      </w:r>
      <w:proofErr w:type="gramEnd"/>
      <w:r>
        <w:t xml:space="preserve"> Hot Cross Buns (known song) while singing the note names (B A G).</w:t>
      </w:r>
    </w:p>
    <w:p w:rsidR="00F459D1" w:rsidRDefault="00F459D1" w:rsidP="00FE17F5">
      <w:r>
        <w:t xml:space="preserve">Students repeat the song as one big group until it can be reproduced accurately.  </w:t>
      </w:r>
    </w:p>
    <w:p w:rsidR="00483C2A" w:rsidRDefault="00F459D1" w:rsidP="00FE17F5">
      <w:r>
        <w:t>--</w:t>
      </w:r>
      <w:r w:rsidR="00483C2A">
        <w:t xml:space="preserve">Teacher:  </w:t>
      </w:r>
      <w:r w:rsidR="004F4181">
        <w:t>“</w:t>
      </w:r>
      <w:r w:rsidR="00483C2A">
        <w:t>This next part of the song is called an “ostinato.”  This means that</w:t>
      </w:r>
    </w:p>
    <w:p w:rsidR="00483C2A" w:rsidRDefault="004F4181" w:rsidP="00FE17F5">
      <w:proofErr w:type="gramStart"/>
      <w:r>
        <w:t>i</w:t>
      </w:r>
      <w:r w:rsidR="00483C2A">
        <w:t>t</w:t>
      </w:r>
      <w:proofErr w:type="gramEnd"/>
      <w:r w:rsidR="00483C2A">
        <w:t xml:space="preserve"> is a harmony played underneath the main melody we already know.” </w:t>
      </w:r>
    </w:p>
    <w:p w:rsidR="00F459D1" w:rsidRDefault="00F459D1" w:rsidP="00FE17F5">
      <w:r>
        <w:t xml:space="preserve">All students imitate the teacher’s singing </w:t>
      </w:r>
      <w:r w:rsidR="004F4181">
        <w:t xml:space="preserve">of the </w:t>
      </w:r>
      <w:r>
        <w:t xml:space="preserve">note names (G D G) and playing of the </w:t>
      </w:r>
    </w:p>
    <w:p w:rsidR="00F459D1" w:rsidRPr="00F459D1" w:rsidRDefault="00F459D1" w:rsidP="00FE17F5">
      <w:pPr>
        <w:rPr>
          <w:i/>
        </w:rPr>
      </w:pPr>
      <w:proofErr w:type="gramStart"/>
      <w:r>
        <w:t>ostinato</w:t>
      </w:r>
      <w:proofErr w:type="gramEnd"/>
      <w:r>
        <w:t xml:space="preserve"> in chunks until the ostinato can be reproduced accurately.  </w:t>
      </w:r>
      <w:r>
        <w:tab/>
      </w:r>
      <w:r>
        <w:tab/>
      </w:r>
      <w:r>
        <w:tab/>
      </w:r>
      <w:r w:rsidR="00FD1DCC">
        <w:t xml:space="preserve">      </w:t>
      </w:r>
      <w:r w:rsidRPr="00F459D1">
        <w:rPr>
          <w:i/>
        </w:rPr>
        <w:t xml:space="preserve"> 1 minute</w:t>
      </w:r>
    </w:p>
    <w:p w:rsidR="00430B04" w:rsidRDefault="00F459D1" w:rsidP="00FE17F5">
      <w:r>
        <w:t xml:space="preserve">--Teacher leads team 1 to play the melody and instructs them to play it </w:t>
      </w:r>
    </w:p>
    <w:p w:rsidR="00F459D1" w:rsidRDefault="00F459D1" w:rsidP="00FE17F5">
      <w:proofErr w:type="gramStart"/>
      <w:r>
        <w:t>over</w:t>
      </w:r>
      <w:proofErr w:type="gramEnd"/>
      <w:r>
        <w:t xml:space="preserve"> and over until she cuts them off.</w:t>
      </w:r>
    </w:p>
    <w:p w:rsidR="00F459D1" w:rsidRDefault="00F459D1" w:rsidP="00FE17F5">
      <w:r>
        <w:t xml:space="preserve">--Teacher lets the melody of team 1 run once, and then cues in team 2 to play </w:t>
      </w:r>
    </w:p>
    <w:p w:rsidR="00F459D1" w:rsidRDefault="00F459D1" w:rsidP="00FE17F5">
      <w:proofErr w:type="gramStart"/>
      <w:r>
        <w:t>the</w:t>
      </w:r>
      <w:proofErr w:type="gramEnd"/>
      <w:r>
        <w:t xml:space="preserve"> ostinato in harmony with team 1’s melody.</w:t>
      </w:r>
      <w:r w:rsidR="00FD1DCC">
        <w:t xml:space="preserve"> </w:t>
      </w:r>
      <w:r w:rsidR="00FD1DCC">
        <w:tab/>
      </w:r>
      <w:r w:rsidR="00FD1DCC">
        <w:tab/>
      </w:r>
      <w:r w:rsidR="00FD1DCC">
        <w:tab/>
        <w:t xml:space="preserve">                               </w:t>
      </w:r>
      <w:r w:rsidRPr="00F459D1">
        <w:rPr>
          <w:i/>
        </w:rPr>
        <w:t xml:space="preserve">   3 minutes</w:t>
      </w:r>
    </w:p>
    <w:p w:rsidR="00430B04" w:rsidRDefault="00430B04" w:rsidP="00FE17F5"/>
    <w:p w:rsidR="00FD1DCC" w:rsidRDefault="00E868CA" w:rsidP="00FD1DCC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Procedures:      </w:t>
      </w:r>
      <w:ins w:id="2" w:author="Gayle Thieman" w:date="2011-08-13T15:54:00Z">
        <w:r w:rsidR="009E584E">
          <w:rPr>
            <w:b/>
            <w:bCs/>
            <w:sz w:val="24"/>
            <w:szCs w:val="24"/>
            <w:u w:val="single"/>
          </w:rPr>
          <w:t xml:space="preserve">Explicit </w:t>
        </w:r>
        <w:proofErr w:type="gramStart"/>
        <w:r w:rsidR="009E584E">
          <w:rPr>
            <w:b/>
            <w:bCs/>
            <w:sz w:val="24"/>
            <w:szCs w:val="24"/>
            <w:u w:val="single"/>
          </w:rPr>
          <w:t>Procedures  Well</w:t>
        </w:r>
        <w:proofErr w:type="gramEnd"/>
        <w:r w:rsidR="009E584E">
          <w:rPr>
            <w:b/>
            <w:bCs/>
            <w:sz w:val="24"/>
            <w:szCs w:val="24"/>
            <w:u w:val="single"/>
          </w:rPr>
          <w:t xml:space="preserve"> written</w:t>
        </w:r>
      </w:ins>
      <w:r>
        <w:rPr>
          <w:b/>
          <w:bCs/>
          <w:sz w:val="24"/>
          <w:szCs w:val="24"/>
          <w:u w:val="single"/>
        </w:rPr>
        <w:t xml:space="preserve">                  </w:t>
      </w:r>
      <w:ins w:id="3" w:author="Gayle Thieman" w:date="2011-08-13T15:54:00Z">
        <w:r w:rsidR="009E584E">
          <w:rPr>
            <w:b/>
            <w:bCs/>
            <w:sz w:val="24"/>
            <w:szCs w:val="24"/>
            <w:u w:val="single"/>
          </w:rPr>
          <w:t xml:space="preserve">               </w:t>
        </w:r>
      </w:ins>
      <w:del w:id="4" w:author="Gayle Thieman" w:date="2011-08-13T15:54:00Z">
        <w:r w:rsidDel="009E584E">
          <w:rPr>
            <w:b/>
            <w:bCs/>
            <w:sz w:val="24"/>
            <w:szCs w:val="24"/>
            <w:u w:val="single"/>
          </w:rPr>
          <w:delText xml:space="preserve"> </w:delText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Del="009E584E">
          <w:rPr>
            <w:b/>
            <w:bCs/>
            <w:sz w:val="24"/>
            <w:szCs w:val="24"/>
            <w:u w:val="single"/>
          </w:rPr>
          <w:tab/>
        </w:r>
        <w:r w:rsidR="00FD1DCC" w:rsidDel="009E584E">
          <w:rPr>
            <w:b/>
            <w:bCs/>
            <w:sz w:val="24"/>
            <w:szCs w:val="24"/>
            <w:u w:val="single"/>
          </w:rPr>
          <w:delText xml:space="preserve">          </w:delText>
        </w:r>
        <w:r w:rsidDel="009E584E">
          <w:rPr>
            <w:b/>
            <w:bCs/>
            <w:sz w:val="24"/>
            <w:szCs w:val="24"/>
            <w:u w:val="single"/>
          </w:rPr>
          <w:tab/>
        </w:r>
      </w:del>
      <w:r w:rsidR="00FD1DCC">
        <w:rPr>
          <w:b/>
          <w:bCs/>
          <w:sz w:val="24"/>
          <w:szCs w:val="24"/>
          <w:u w:val="single"/>
        </w:rPr>
        <w:t>Time Allotted:</w:t>
      </w:r>
    </w:p>
    <w:p w:rsidR="00FD1DCC" w:rsidRPr="00FD1DCC" w:rsidRDefault="00FD1DCC" w:rsidP="00FD1DCC">
      <w:r>
        <w:t>1) Do warm up/hook activity, “Hot Cross Buns” (see instruc</w:t>
      </w:r>
      <w:r w:rsidR="00706A0A">
        <w:t>tions above)</w:t>
      </w:r>
      <w:r w:rsidR="00706A0A">
        <w:tab/>
        <w:t xml:space="preserve">                  8</w:t>
      </w:r>
      <w:r>
        <w:rPr>
          <w:i/>
          <w:iCs/>
        </w:rPr>
        <w:t xml:space="preserve"> minutes</w:t>
      </w:r>
    </w:p>
    <w:p w:rsidR="00FD1DCC" w:rsidRDefault="00FD1DCC" w:rsidP="00FD1DCC">
      <w:pPr>
        <w:rPr>
          <w:rFonts w:eastAsiaTheme="minorHAnsi"/>
        </w:rPr>
      </w:pPr>
      <w:r>
        <w:t xml:space="preserve">2) </w:t>
      </w:r>
      <w:r>
        <w:rPr>
          <w:rFonts w:eastAsiaTheme="minorHAnsi"/>
        </w:rPr>
        <w:t>Teacher:</w:t>
      </w:r>
      <w:r w:rsidR="004F4181">
        <w:rPr>
          <w:rFonts w:eastAsiaTheme="minorHAnsi"/>
        </w:rPr>
        <w:t xml:space="preserve">  “We have previously</w:t>
      </w:r>
      <w:r w:rsidRPr="00FD1DCC">
        <w:rPr>
          <w:rFonts w:eastAsiaTheme="minorHAnsi"/>
        </w:rPr>
        <w:t xml:space="preserve"> called these </w:t>
      </w:r>
      <w:r>
        <w:rPr>
          <w:rFonts w:eastAsiaTheme="minorHAnsi"/>
        </w:rPr>
        <w:t>‘Orff I</w:t>
      </w:r>
      <w:r w:rsidRPr="00FD1DCC">
        <w:rPr>
          <w:rFonts w:eastAsiaTheme="minorHAnsi"/>
        </w:rPr>
        <w:t>nst</w:t>
      </w:r>
      <w:r>
        <w:rPr>
          <w:rFonts w:eastAsiaTheme="minorHAnsi"/>
        </w:rPr>
        <w:t>ruments.’</w:t>
      </w:r>
      <w:r w:rsidRPr="00FD1DCC">
        <w:rPr>
          <w:rFonts w:eastAsiaTheme="minorHAnsi"/>
        </w:rPr>
        <w:t xml:space="preserve">  </w:t>
      </w:r>
    </w:p>
    <w:p w:rsidR="00FD1DCC" w:rsidRDefault="00FD1DCC" w:rsidP="00FD1DCC">
      <w:pPr>
        <w:rPr>
          <w:rFonts w:eastAsiaTheme="minorHAnsi"/>
        </w:rPr>
      </w:pPr>
      <w:r w:rsidRPr="00FD1DCC">
        <w:rPr>
          <w:rFonts w:eastAsiaTheme="minorHAnsi"/>
        </w:rPr>
        <w:t xml:space="preserve">There are </w:t>
      </w:r>
      <w:r>
        <w:rPr>
          <w:rFonts w:eastAsiaTheme="minorHAnsi"/>
        </w:rPr>
        <w:t>actually 3 different mallet instruments represented i</w:t>
      </w:r>
      <w:r w:rsidRPr="00FD1DCC">
        <w:rPr>
          <w:rFonts w:eastAsiaTheme="minorHAnsi"/>
        </w:rPr>
        <w:t>n this room,</w:t>
      </w:r>
    </w:p>
    <w:p w:rsidR="00847601" w:rsidRDefault="00FD1DCC" w:rsidP="00FD1DCC">
      <w:pPr>
        <w:rPr>
          <w:rFonts w:eastAsiaTheme="minorHAnsi"/>
        </w:rPr>
      </w:pPr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and</w:t>
      </w:r>
      <w:proofErr w:type="gramEnd"/>
      <w:r>
        <w:rPr>
          <w:rFonts w:eastAsiaTheme="minorHAnsi"/>
        </w:rPr>
        <w:t xml:space="preserve"> each has their own name</w:t>
      </w:r>
      <w:r w:rsidR="00847601">
        <w:rPr>
          <w:rFonts w:eastAsiaTheme="minorHAnsi"/>
        </w:rPr>
        <w:t xml:space="preserve">  Let’s take a further look at their differences and learn how </w:t>
      </w:r>
    </w:p>
    <w:p w:rsidR="00FD1DCC" w:rsidRPr="00FD1DCC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they</w:t>
      </w:r>
      <w:proofErr w:type="gramEnd"/>
      <w:r>
        <w:rPr>
          <w:rFonts w:eastAsiaTheme="minorHAnsi"/>
        </w:rPr>
        <w:t xml:space="preserve"> sound by themselves, so we can understand how they will sound together.</w:t>
      </w:r>
      <w:r w:rsidR="00FD1DCC">
        <w:rPr>
          <w:rFonts w:eastAsiaTheme="minorHAnsi"/>
        </w:rPr>
        <w:t>”</w:t>
      </w:r>
      <w:r w:rsidR="00FD1DCC" w:rsidRPr="00FD1DCC">
        <w:rPr>
          <w:rFonts w:eastAsiaTheme="minorHAnsi"/>
        </w:rPr>
        <w:t xml:space="preserve"> </w:t>
      </w:r>
    </w:p>
    <w:p w:rsidR="00847601" w:rsidRDefault="00FD1DCC" w:rsidP="00847601">
      <w:pPr>
        <w:rPr>
          <w:rFonts w:eastAsiaTheme="minorHAnsi"/>
        </w:rPr>
      </w:pPr>
      <w:r>
        <w:rPr>
          <w:rFonts w:eastAsiaTheme="minorHAnsi"/>
        </w:rPr>
        <w:t xml:space="preserve">Teacher </w:t>
      </w:r>
      <w:r w:rsidR="00847601">
        <w:rPr>
          <w:rFonts w:eastAsiaTheme="minorHAnsi"/>
        </w:rPr>
        <w:t xml:space="preserve">uses the </w:t>
      </w:r>
      <w:proofErr w:type="spellStart"/>
      <w:proofErr w:type="gramStart"/>
      <w:r w:rsidR="00847601">
        <w:rPr>
          <w:rFonts w:eastAsiaTheme="minorHAnsi"/>
        </w:rPr>
        <w:t>powerpoint</w:t>
      </w:r>
      <w:proofErr w:type="spellEnd"/>
      <w:proofErr w:type="gramEnd"/>
      <w:r w:rsidR="00847601">
        <w:rPr>
          <w:rFonts w:eastAsiaTheme="minorHAnsi"/>
        </w:rPr>
        <w:t xml:space="preserve"> to guide her discussion of harmony and the attributes of each</w:t>
      </w:r>
    </w:p>
    <w:p w:rsidR="00FD1DCC" w:rsidRDefault="00847601" w:rsidP="00847601">
      <w:pPr>
        <w:rPr>
          <w:rFonts w:eastAsiaTheme="minorHAnsi"/>
        </w:rPr>
      </w:pPr>
      <w:proofErr w:type="gramStart"/>
      <w:r>
        <w:rPr>
          <w:rFonts w:eastAsiaTheme="minorHAnsi"/>
        </w:rPr>
        <w:t>instrument</w:t>
      </w:r>
      <w:proofErr w:type="gramEnd"/>
      <w:r>
        <w:rPr>
          <w:rFonts w:eastAsiaTheme="minorHAnsi"/>
        </w:rPr>
        <w:t>.</w:t>
      </w:r>
      <w:r w:rsidR="00FD1DCC" w:rsidRPr="00FD1DCC">
        <w:rPr>
          <w:rFonts w:eastAsiaTheme="minorHAnsi"/>
        </w:rPr>
        <w:t xml:space="preserve">  </w:t>
      </w:r>
      <w:r>
        <w:rPr>
          <w:rFonts w:eastAsiaTheme="minorHAnsi"/>
        </w:rPr>
        <w:t xml:space="preserve">Teacher: </w:t>
      </w:r>
      <w:r w:rsidR="00FD1DCC">
        <w:rPr>
          <w:rFonts w:eastAsiaTheme="minorHAnsi"/>
        </w:rPr>
        <w:t xml:space="preserve">“The </w:t>
      </w:r>
      <w:r w:rsidR="00FD1DCC" w:rsidRPr="00FD1DCC">
        <w:rPr>
          <w:rFonts w:eastAsiaTheme="minorHAnsi"/>
        </w:rPr>
        <w:t>glock</w:t>
      </w:r>
      <w:r w:rsidR="00FD1DCC">
        <w:rPr>
          <w:rFonts w:eastAsiaTheme="minorHAnsi"/>
        </w:rPr>
        <w:t xml:space="preserve">enspiel is the smallest, has metal bars, and sounds like bells” </w:t>
      </w:r>
    </w:p>
    <w:p w:rsidR="00FD1DCC" w:rsidRDefault="00FD1DCC" w:rsidP="00FD1DCC">
      <w:pPr>
        <w:rPr>
          <w:rFonts w:eastAsiaTheme="minorHAnsi"/>
        </w:rPr>
      </w:pPr>
      <w:r>
        <w:rPr>
          <w:rFonts w:eastAsiaTheme="minorHAnsi"/>
        </w:rPr>
        <w:t xml:space="preserve">(Show </w:t>
      </w:r>
      <w:r w:rsidR="00847601">
        <w:rPr>
          <w:rFonts w:eastAsiaTheme="minorHAnsi"/>
        </w:rPr>
        <w:t>glockenspiel slide, and ask a student with a glockenspiel to play a few notes</w:t>
      </w:r>
      <w:r>
        <w:rPr>
          <w:rFonts w:eastAsiaTheme="minorHAnsi"/>
        </w:rPr>
        <w:t>).</w:t>
      </w:r>
    </w:p>
    <w:p w:rsidR="000322C1" w:rsidRDefault="00FD1DCC" w:rsidP="00FD1DCC">
      <w:pPr>
        <w:rPr>
          <w:rFonts w:eastAsiaTheme="minorHAnsi"/>
        </w:rPr>
      </w:pPr>
      <w:r>
        <w:rPr>
          <w:rFonts w:eastAsiaTheme="minorHAnsi"/>
        </w:rPr>
        <w:t>Teacher: “The</w:t>
      </w:r>
      <w:r w:rsidRPr="00FD1DCC">
        <w:rPr>
          <w:rFonts w:eastAsiaTheme="minorHAnsi"/>
        </w:rPr>
        <w:t xml:space="preserve"> xylophone </w:t>
      </w:r>
      <w:r w:rsidR="004F4181">
        <w:rPr>
          <w:rFonts w:eastAsiaTheme="minorHAnsi"/>
        </w:rPr>
        <w:t>is bigger,</w:t>
      </w:r>
      <w:r>
        <w:rPr>
          <w:rFonts w:eastAsiaTheme="minorHAnsi"/>
        </w:rPr>
        <w:t xml:space="preserve"> has wooden bars</w:t>
      </w:r>
      <w:r w:rsidR="000322C1">
        <w:rPr>
          <w:rFonts w:eastAsiaTheme="minorHAnsi"/>
        </w:rPr>
        <w:t xml:space="preserve"> and it sounds warmer than </w:t>
      </w:r>
    </w:p>
    <w:p w:rsidR="0084760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</w:t>
      </w:r>
      <w:proofErr w:type="gramEnd"/>
      <w:r>
        <w:rPr>
          <w:rFonts w:eastAsiaTheme="minorHAnsi"/>
        </w:rPr>
        <w:t xml:space="preserve"> metal bars</w:t>
      </w:r>
      <w:r w:rsidR="00847601">
        <w:rPr>
          <w:rFonts w:eastAsiaTheme="minorHAnsi"/>
        </w:rPr>
        <w:t>.” (Show xylophone slide, and ask a student with a xylophone to play</w:t>
      </w:r>
    </w:p>
    <w:p w:rsidR="00FD1DCC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a</w:t>
      </w:r>
      <w:proofErr w:type="gramEnd"/>
      <w:r>
        <w:rPr>
          <w:rFonts w:eastAsiaTheme="minorHAnsi"/>
        </w:rPr>
        <w:t xml:space="preserve"> few notes.</w:t>
      </w:r>
      <w:r w:rsidR="00FD1DCC">
        <w:rPr>
          <w:rFonts w:eastAsiaTheme="minorHAnsi"/>
        </w:rPr>
        <w:t>)</w:t>
      </w:r>
    </w:p>
    <w:p w:rsidR="00847601" w:rsidRDefault="00FD1DCC" w:rsidP="00FD1DCC">
      <w:pPr>
        <w:rPr>
          <w:rFonts w:eastAsiaTheme="minorHAnsi"/>
        </w:rPr>
      </w:pPr>
      <w:r>
        <w:rPr>
          <w:rFonts w:eastAsiaTheme="minorHAnsi"/>
        </w:rPr>
        <w:t>Tea</w:t>
      </w:r>
      <w:r w:rsidR="00847601">
        <w:rPr>
          <w:rFonts w:eastAsiaTheme="minorHAnsi"/>
        </w:rPr>
        <w:t>cher: “</w:t>
      </w:r>
      <w:proofErr w:type="gramStart"/>
      <w:r w:rsidR="00847601">
        <w:rPr>
          <w:rFonts w:eastAsiaTheme="minorHAnsi"/>
        </w:rPr>
        <w:t xml:space="preserve">The  </w:t>
      </w:r>
      <w:proofErr w:type="spellStart"/>
      <w:r w:rsidR="00847601">
        <w:rPr>
          <w:rFonts w:eastAsiaTheme="minorHAnsi"/>
        </w:rPr>
        <w:t>metallophone</w:t>
      </w:r>
      <w:proofErr w:type="spellEnd"/>
      <w:proofErr w:type="gramEnd"/>
      <w:r w:rsidR="00847601">
        <w:rPr>
          <w:rFonts w:eastAsiaTheme="minorHAnsi"/>
        </w:rPr>
        <w:t xml:space="preserve">  is about</w:t>
      </w:r>
      <w:r>
        <w:rPr>
          <w:rFonts w:eastAsiaTheme="minorHAnsi"/>
        </w:rPr>
        <w:t xml:space="preserve"> same s</w:t>
      </w:r>
      <w:r w:rsidR="000322C1">
        <w:rPr>
          <w:rFonts w:eastAsiaTheme="minorHAnsi"/>
        </w:rPr>
        <w:t>ize as the xylophone,</w:t>
      </w:r>
      <w:r>
        <w:rPr>
          <w:rFonts w:eastAsiaTheme="minorHAnsi"/>
        </w:rPr>
        <w:t xml:space="preserve"> </w:t>
      </w:r>
      <w:r w:rsidR="00847601">
        <w:rPr>
          <w:rFonts w:eastAsiaTheme="minorHAnsi"/>
        </w:rPr>
        <w:t xml:space="preserve">bigger than the </w:t>
      </w:r>
    </w:p>
    <w:p w:rsidR="00847601" w:rsidRDefault="00847601" w:rsidP="00FD1DCC">
      <w:pPr>
        <w:rPr>
          <w:rFonts w:eastAsiaTheme="minorHAnsi"/>
        </w:rPr>
      </w:pPr>
      <w:r>
        <w:rPr>
          <w:rFonts w:eastAsiaTheme="minorHAnsi"/>
        </w:rPr>
        <w:t xml:space="preserve">Glockenspiel, </w:t>
      </w:r>
      <w:r w:rsidR="00FD1DCC">
        <w:rPr>
          <w:rFonts w:eastAsiaTheme="minorHAnsi"/>
        </w:rPr>
        <w:t>it has metal bars</w:t>
      </w:r>
      <w:r w:rsidR="000322C1">
        <w:rPr>
          <w:rFonts w:eastAsiaTheme="minorHAnsi"/>
        </w:rPr>
        <w:t xml:space="preserve">, </w:t>
      </w:r>
      <w:proofErr w:type="gramStart"/>
      <w:r w:rsidR="000322C1">
        <w:rPr>
          <w:rFonts w:eastAsiaTheme="minorHAnsi"/>
        </w:rPr>
        <w:t xml:space="preserve">and </w:t>
      </w:r>
      <w:r>
        <w:rPr>
          <w:rFonts w:eastAsiaTheme="minorHAnsi"/>
        </w:rPr>
        <w:t xml:space="preserve"> </w:t>
      </w:r>
      <w:r w:rsidR="004F4181">
        <w:rPr>
          <w:rFonts w:eastAsiaTheme="minorHAnsi"/>
        </w:rPr>
        <w:t>it</w:t>
      </w:r>
      <w:proofErr w:type="gramEnd"/>
      <w:r w:rsidR="004F4181">
        <w:rPr>
          <w:rFonts w:eastAsiaTheme="minorHAnsi"/>
        </w:rPr>
        <w:t xml:space="preserve"> sounds more </w:t>
      </w:r>
      <w:r w:rsidR="000322C1">
        <w:rPr>
          <w:rFonts w:eastAsiaTheme="minorHAnsi"/>
        </w:rPr>
        <w:t>brash than wooden bars</w:t>
      </w:r>
      <w:r w:rsidR="004F4181">
        <w:rPr>
          <w:rFonts w:eastAsiaTheme="minorHAnsi"/>
        </w:rPr>
        <w:t xml:space="preserve"> but not </w:t>
      </w:r>
    </w:p>
    <w:p w:rsidR="00847601" w:rsidRDefault="004F418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as</w:t>
      </w:r>
      <w:proofErr w:type="gramEnd"/>
      <w:r>
        <w:rPr>
          <w:rFonts w:eastAsiaTheme="minorHAnsi"/>
        </w:rPr>
        <w:t xml:space="preserve"> piercing as the glockenspiel</w:t>
      </w:r>
      <w:r w:rsidR="00FD1DCC">
        <w:rPr>
          <w:rFonts w:eastAsiaTheme="minorHAnsi"/>
        </w:rPr>
        <w:t>.”</w:t>
      </w:r>
      <w:r w:rsidR="00847601">
        <w:rPr>
          <w:rFonts w:eastAsiaTheme="minorHAnsi"/>
        </w:rPr>
        <w:t xml:space="preserve"> (Show </w:t>
      </w:r>
      <w:proofErr w:type="spellStart"/>
      <w:r w:rsidR="00847601">
        <w:rPr>
          <w:rFonts w:eastAsiaTheme="minorHAnsi"/>
        </w:rPr>
        <w:t>metallophone</w:t>
      </w:r>
      <w:proofErr w:type="spellEnd"/>
      <w:r w:rsidR="00847601">
        <w:rPr>
          <w:rFonts w:eastAsiaTheme="minorHAnsi"/>
        </w:rPr>
        <w:t xml:space="preserve"> slide, and ask a student with a </w:t>
      </w:r>
    </w:p>
    <w:p w:rsidR="00FD1DCC" w:rsidRPr="000322C1" w:rsidRDefault="00847601" w:rsidP="00FD1DCC">
      <w:pPr>
        <w:rPr>
          <w:rFonts w:eastAsiaTheme="minorHAnsi"/>
        </w:rPr>
      </w:pPr>
      <w:proofErr w:type="spellStart"/>
      <w:proofErr w:type="gramStart"/>
      <w:r>
        <w:rPr>
          <w:rFonts w:eastAsiaTheme="minorHAnsi"/>
        </w:rPr>
        <w:t>metallophone</w:t>
      </w:r>
      <w:proofErr w:type="spellEnd"/>
      <w:proofErr w:type="gramEnd"/>
      <w:r>
        <w:rPr>
          <w:rFonts w:eastAsiaTheme="minorHAnsi"/>
        </w:rPr>
        <w:t xml:space="preserve"> to play a few notes</w:t>
      </w:r>
      <w:r w:rsidR="000322C1">
        <w:rPr>
          <w:rFonts w:eastAsiaTheme="minorHAnsi"/>
        </w:rPr>
        <w:t xml:space="preserve">).    </w:t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 w:rsidR="00D552EB">
        <w:rPr>
          <w:rFonts w:eastAsiaTheme="minorHAnsi"/>
        </w:rPr>
        <w:tab/>
      </w:r>
      <w:r>
        <w:rPr>
          <w:rFonts w:eastAsiaTheme="minorHAnsi"/>
        </w:rPr>
        <w:t xml:space="preserve">       </w:t>
      </w:r>
      <w:r w:rsidR="00FD1DCC" w:rsidRPr="00FD1DCC">
        <w:rPr>
          <w:rFonts w:eastAsiaTheme="minorHAnsi"/>
          <w:i/>
        </w:rPr>
        <w:t>3 minutes</w:t>
      </w:r>
    </w:p>
    <w:p w:rsidR="00847601" w:rsidRDefault="00847601" w:rsidP="00FD1DCC">
      <w:pPr>
        <w:rPr>
          <w:rFonts w:eastAsiaTheme="minorHAnsi"/>
        </w:rPr>
      </w:pPr>
      <w:r>
        <w:rPr>
          <w:rFonts w:eastAsiaTheme="minorHAnsi"/>
        </w:rPr>
        <w:t>3) Teacher uses the remaining slides to guide the acts described in the slides</w:t>
      </w:r>
      <w:r w:rsidR="000322C1">
        <w:rPr>
          <w:rFonts w:eastAsiaTheme="minorHAnsi"/>
        </w:rPr>
        <w:t>,</w:t>
      </w:r>
    </w:p>
    <w:p w:rsidR="00FD1DCC" w:rsidRDefault="00847601" w:rsidP="00FD1DCC">
      <w:pPr>
        <w:rPr>
          <w:rFonts w:eastAsiaTheme="minorHAnsi"/>
        </w:rPr>
      </w:pPr>
      <w:r>
        <w:rPr>
          <w:rFonts w:eastAsiaTheme="minorHAnsi"/>
        </w:rPr>
        <w:t xml:space="preserve"> Teacher a</w:t>
      </w:r>
      <w:r w:rsidR="000322C1">
        <w:rPr>
          <w:rFonts w:eastAsiaTheme="minorHAnsi"/>
        </w:rPr>
        <w:t>sk</w:t>
      </w:r>
      <w:r>
        <w:rPr>
          <w:rFonts w:eastAsiaTheme="minorHAnsi"/>
        </w:rPr>
        <w:t>s</w:t>
      </w:r>
      <w:r w:rsidR="000322C1">
        <w:rPr>
          <w:rFonts w:eastAsiaTheme="minorHAnsi"/>
        </w:rPr>
        <w:t xml:space="preserve"> for xylophonists to stand up</w:t>
      </w:r>
      <w:r>
        <w:rPr>
          <w:rFonts w:eastAsiaTheme="minorHAnsi"/>
        </w:rPr>
        <w:t xml:space="preserve"> at appropriate time</w:t>
      </w:r>
      <w:r w:rsidR="000322C1">
        <w:rPr>
          <w:rFonts w:eastAsiaTheme="minorHAnsi"/>
        </w:rPr>
        <w:t>.  Students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sitting</w:t>
      </w:r>
      <w:proofErr w:type="gramEnd"/>
      <w:r>
        <w:rPr>
          <w:rFonts w:eastAsiaTheme="minorHAnsi"/>
        </w:rPr>
        <w:t xml:space="preserve"> behind a xylophone stand up.  Teacher asks 1 or 2 of them what makes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their</w:t>
      </w:r>
      <w:proofErr w:type="gramEnd"/>
      <w:r>
        <w:rPr>
          <w:rFonts w:eastAsiaTheme="minorHAnsi"/>
        </w:rPr>
        <w:t xml:space="preserve"> instrument a xylophone.  St</w:t>
      </w:r>
      <w:r w:rsidR="00CF4B83">
        <w:rPr>
          <w:rFonts w:eastAsiaTheme="minorHAnsi"/>
        </w:rPr>
        <w:t>udents answer that it</w:t>
      </w:r>
      <w:r>
        <w:rPr>
          <w:rFonts w:eastAsiaTheme="minorHAnsi"/>
        </w:rPr>
        <w:t xml:space="preserve"> has wooden bars, and </w:t>
      </w:r>
    </w:p>
    <w:p w:rsidR="000322C1" w:rsidRDefault="000322C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it’s</w:t>
      </w:r>
      <w:proofErr w:type="gramEnd"/>
      <w:r>
        <w:rPr>
          <w:rFonts w:eastAsiaTheme="minorHAnsi"/>
        </w:rPr>
        <w:t xml:space="preserve"> bigger than a glockenspiel but the same size as the </w:t>
      </w:r>
      <w:proofErr w:type="spellStart"/>
      <w:r>
        <w:rPr>
          <w:rFonts w:eastAsiaTheme="minorHAnsi"/>
        </w:rPr>
        <w:t>metallophones</w:t>
      </w:r>
      <w:proofErr w:type="spellEnd"/>
      <w:r>
        <w:rPr>
          <w:rFonts w:eastAsiaTheme="minorHAnsi"/>
        </w:rPr>
        <w:t>.</w:t>
      </w:r>
      <w:r w:rsidR="00CF4B83">
        <w:rPr>
          <w:rFonts w:eastAsiaTheme="minorHAnsi"/>
        </w:rPr>
        <w:t xml:space="preserve"> It sounds</w:t>
      </w:r>
    </w:p>
    <w:p w:rsidR="00CF4B83" w:rsidRDefault="00847601" w:rsidP="00FD1DCC">
      <w:pPr>
        <w:rPr>
          <w:rFonts w:eastAsiaTheme="minorHAnsi"/>
        </w:rPr>
      </w:pPr>
      <w:proofErr w:type="gramStart"/>
      <w:r>
        <w:rPr>
          <w:rFonts w:eastAsiaTheme="minorHAnsi"/>
        </w:rPr>
        <w:t>warmer</w:t>
      </w:r>
      <w:proofErr w:type="gramEnd"/>
      <w:r>
        <w:rPr>
          <w:rFonts w:eastAsiaTheme="minorHAnsi"/>
        </w:rPr>
        <w:t xml:space="preserve"> than the metal bars (any or all of these are correct answers).</w:t>
      </w:r>
    </w:p>
    <w:p w:rsidR="000322C1" w:rsidRPr="00FD1DCC" w:rsidRDefault="000322C1" w:rsidP="00FD1DCC">
      <w:pPr>
        <w:rPr>
          <w:rFonts w:eastAsiaTheme="minorHAnsi"/>
        </w:rPr>
      </w:pPr>
      <w:r>
        <w:rPr>
          <w:rFonts w:eastAsiaTheme="minorHAnsi"/>
        </w:rPr>
        <w:t xml:space="preserve">Teacher and students repeat this exercise with the glockenspiels and </w:t>
      </w:r>
      <w:proofErr w:type="spellStart"/>
      <w:r>
        <w:rPr>
          <w:rFonts w:eastAsiaTheme="minorHAnsi"/>
        </w:rPr>
        <w:t>metallophones</w:t>
      </w:r>
      <w:proofErr w:type="spellEnd"/>
      <w:r>
        <w:rPr>
          <w:rFonts w:eastAsiaTheme="minorHAnsi"/>
        </w:rPr>
        <w:t xml:space="preserve">.                </w:t>
      </w:r>
      <w:r w:rsidR="00CF4B83">
        <w:rPr>
          <w:rFonts w:eastAsiaTheme="minorHAnsi"/>
          <w:i/>
        </w:rPr>
        <w:t>5</w:t>
      </w:r>
      <w:r w:rsidRPr="000322C1">
        <w:rPr>
          <w:rFonts w:eastAsiaTheme="minorHAnsi"/>
          <w:i/>
        </w:rPr>
        <w:t xml:space="preserve"> minutes</w:t>
      </w:r>
    </w:p>
    <w:p w:rsidR="00430B04" w:rsidRDefault="00CF4B83" w:rsidP="00FE17F5">
      <w:r>
        <w:t xml:space="preserve">4) Students imitate teacher’s model of “Ah Poor Bird” until song can be reproduced </w:t>
      </w:r>
    </w:p>
    <w:p w:rsidR="00CF4B83" w:rsidRDefault="00CF4B83" w:rsidP="00FE17F5">
      <w:proofErr w:type="gramStart"/>
      <w:r>
        <w:t>accurately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CF4B83">
        <w:rPr>
          <w:i/>
        </w:rPr>
        <w:t>2 minutes</w:t>
      </w:r>
    </w:p>
    <w:p w:rsidR="00CF4B83" w:rsidRPr="00CF4B83" w:rsidRDefault="00CF4B83" w:rsidP="00FE17F5">
      <w:pPr>
        <w:rPr>
          <w:i/>
        </w:rPr>
      </w:pPr>
      <w:proofErr w:type="gramStart"/>
      <w:r>
        <w:t>5)Teacher</w:t>
      </w:r>
      <w:proofErr w:type="gramEnd"/>
      <w:r>
        <w:t xml:space="preserve"> cues students in, and students sing song in a two part round</w:t>
      </w:r>
      <w:r w:rsidRPr="00CF4B83">
        <w:rPr>
          <w:i/>
        </w:rPr>
        <w:t xml:space="preserve">.                                   </w:t>
      </w:r>
      <w:r>
        <w:rPr>
          <w:i/>
        </w:rPr>
        <w:t xml:space="preserve">  </w:t>
      </w:r>
      <w:r w:rsidRPr="00CF4B83">
        <w:rPr>
          <w:i/>
        </w:rPr>
        <w:t>2 minutes</w:t>
      </w:r>
    </w:p>
    <w:p w:rsidR="00CF4B83" w:rsidRDefault="00CF4B83" w:rsidP="00FE17F5">
      <w:r>
        <w:t xml:space="preserve">6) Students imitate </w:t>
      </w:r>
      <w:proofErr w:type="gramStart"/>
      <w:r>
        <w:t>teachers</w:t>
      </w:r>
      <w:proofErr w:type="gramEnd"/>
      <w:r>
        <w:t xml:space="preserve"> demonstration of singing the notes of “Ah Poor</w:t>
      </w:r>
    </w:p>
    <w:p w:rsidR="00CF4B83" w:rsidRDefault="00CF4B83" w:rsidP="00FE17F5">
      <w:r>
        <w:t xml:space="preserve">Bird” </w:t>
      </w:r>
      <w:proofErr w:type="gramStart"/>
      <w:r>
        <w:t>and  playing</w:t>
      </w:r>
      <w:proofErr w:type="gramEnd"/>
      <w:r>
        <w:t xml:space="preserve"> the song on a mallet percussion instrument until the melody can be</w:t>
      </w:r>
    </w:p>
    <w:p w:rsidR="00C272D1" w:rsidRPr="00CF4B83" w:rsidRDefault="00CF4B83" w:rsidP="00FE17F5">
      <w:pPr>
        <w:rPr>
          <w:i/>
        </w:rPr>
      </w:pPr>
      <w:proofErr w:type="gramStart"/>
      <w:r>
        <w:t>reproduced</w:t>
      </w:r>
      <w:proofErr w:type="gramEnd"/>
      <w:r>
        <w:t xml:space="preserve"> accurately.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CF4B83">
        <w:rPr>
          <w:i/>
        </w:rPr>
        <w:t>2 minutes</w:t>
      </w:r>
    </w:p>
    <w:p w:rsidR="00CF4B83" w:rsidRPr="00CF4B83" w:rsidRDefault="00CF4B83" w:rsidP="00FE17F5">
      <w:pPr>
        <w:rPr>
          <w:i/>
        </w:rPr>
      </w:pPr>
      <w:r>
        <w:t xml:space="preserve">7) Students play “Ah Poor Bird” in a two part round on mallet percussion instruments.           </w:t>
      </w:r>
      <w:r w:rsidRPr="00CF4B83">
        <w:rPr>
          <w:i/>
        </w:rPr>
        <w:t>2 minutes</w:t>
      </w:r>
    </w:p>
    <w:p w:rsidR="00C272D1" w:rsidRDefault="00CF4B83" w:rsidP="00FE17F5">
      <w:r>
        <w:t xml:space="preserve">8) </w:t>
      </w:r>
      <w:r w:rsidR="003303EA">
        <w:t>Stud</w:t>
      </w:r>
      <w:r w:rsidR="00C641E4">
        <w:t>ents line up and each grab a re</w:t>
      </w:r>
      <w:r w:rsidR="003303EA">
        <w:t xml:space="preserve">order out of the sanitation basin.  Students </w:t>
      </w:r>
    </w:p>
    <w:p w:rsidR="003303EA" w:rsidRDefault="00AC66A7" w:rsidP="00FE17F5">
      <w:proofErr w:type="gramStart"/>
      <w:r>
        <w:t>i</w:t>
      </w:r>
      <w:r w:rsidR="003303EA">
        <w:t>mitate</w:t>
      </w:r>
      <w:proofErr w:type="gramEnd"/>
      <w:r w:rsidR="003303EA">
        <w:t xml:space="preserve"> the teacher’s demonstration of “All Things Shall Parish” one line at a time</w:t>
      </w:r>
    </w:p>
    <w:p w:rsidR="003303EA" w:rsidRPr="003303EA" w:rsidRDefault="003303EA" w:rsidP="00FE17F5">
      <w:pPr>
        <w:rPr>
          <w:i/>
        </w:rPr>
      </w:pPr>
      <w:r>
        <w:t>(</w:t>
      </w:r>
      <w:proofErr w:type="gramStart"/>
      <w:r>
        <w:t>in</w:t>
      </w:r>
      <w:proofErr w:type="gramEnd"/>
      <w:r>
        <w:t xml:space="preserve"> F Major) , not moving on until each individual line can be reproduced accurately.    </w:t>
      </w:r>
      <w:r>
        <w:tab/>
      </w:r>
      <w:r w:rsidR="00706A0A">
        <w:t xml:space="preserve">   </w:t>
      </w:r>
      <w:r w:rsidR="00C641E4">
        <w:t>8</w:t>
      </w:r>
      <w:r w:rsidRPr="003303EA">
        <w:rPr>
          <w:i/>
        </w:rPr>
        <w:t xml:space="preserve"> minutes</w:t>
      </w:r>
    </w:p>
    <w:p w:rsidR="00AC66A7" w:rsidRPr="00C641E4" w:rsidRDefault="00AC66A7" w:rsidP="00FE17F5">
      <w:pPr>
        <w:rPr>
          <w:i/>
          <w:sz w:val="24"/>
          <w:szCs w:val="24"/>
        </w:rPr>
      </w:pPr>
      <w:r>
        <w:t>9)</w:t>
      </w:r>
      <w:r w:rsidR="00706A0A">
        <w:t xml:space="preserve">  </w:t>
      </w:r>
      <w:r>
        <w:t>Teacher cues team 1 in, then team 2 in, and students play “All Things Shall</w:t>
      </w:r>
    </w:p>
    <w:p w:rsidR="003303EA" w:rsidRDefault="00AC66A7" w:rsidP="00FE17F5">
      <w:r>
        <w:t>Parish”</w:t>
      </w:r>
      <w:r w:rsidR="00706A0A">
        <w:t xml:space="preserve"> in a 2 part round on soprano recorders.</w:t>
      </w:r>
      <w:r w:rsidR="00706A0A">
        <w:tab/>
      </w:r>
      <w:r w:rsidR="00706A0A">
        <w:tab/>
        <w:t xml:space="preserve">                    </w:t>
      </w:r>
      <w:r>
        <w:t xml:space="preserve">    </w:t>
      </w:r>
      <w:r>
        <w:tab/>
        <w:t xml:space="preserve">                   </w:t>
      </w:r>
      <w:r w:rsidR="00706A0A">
        <w:rPr>
          <w:i/>
        </w:rPr>
        <w:t>4</w:t>
      </w:r>
      <w:r w:rsidRPr="00AC66A7">
        <w:rPr>
          <w:i/>
        </w:rPr>
        <w:t xml:space="preserve"> minutes</w:t>
      </w:r>
    </w:p>
    <w:p w:rsidR="00C641E4" w:rsidRDefault="00C641E4" w:rsidP="00FE17F5">
      <w:r>
        <w:t xml:space="preserve">10) </w:t>
      </w:r>
      <w:r>
        <w:rPr>
          <w:i/>
          <w:sz w:val="24"/>
          <w:szCs w:val="24"/>
        </w:rPr>
        <w:t>Closure</w:t>
      </w:r>
    </w:p>
    <w:p w:rsidR="00C272D1" w:rsidRDefault="00C641E4" w:rsidP="00FE17F5">
      <w:r>
        <w:t xml:space="preserve"> Students imitate teacher’s demonstration of “The Swan.”  Teacher </w:t>
      </w:r>
    </w:p>
    <w:p w:rsidR="00C641E4" w:rsidRDefault="00C641E4" w:rsidP="00FE17F5">
      <w:pPr>
        <w:rPr>
          <w:ins w:id="5" w:author="Gayle Thieman" w:date="2011-08-13T15:52:00Z"/>
          <w:i/>
        </w:rPr>
      </w:pPr>
      <w:r>
        <w:t xml:space="preserve">Cues student’s in, and students sing “The Swan” in a 2 part round.                                          </w:t>
      </w:r>
      <w:r w:rsidRPr="00C641E4">
        <w:rPr>
          <w:i/>
        </w:rPr>
        <w:t>2 minutes</w:t>
      </w:r>
    </w:p>
    <w:p w:rsidR="009E584E" w:rsidRDefault="009E584E" w:rsidP="00FE17F5">
      <w:pPr>
        <w:numPr>
          <w:ins w:id="6" w:author="Gayle Thieman" w:date="2011-08-13T15:52:00Z"/>
        </w:numPr>
      </w:pPr>
      <w:ins w:id="7" w:author="Gayle Thieman" w:date="2011-08-13T15:52:00Z">
        <w:r>
          <w:rPr>
            <w:i/>
          </w:rPr>
          <w:t>The objectives refer to harmony.  How can you remind students of the lesson objectives or review what has been accomplished as you are closing.</w:t>
        </w:r>
      </w:ins>
    </w:p>
    <w:p w:rsidR="00C272D1" w:rsidRDefault="00C272D1" w:rsidP="00FE17F5"/>
    <w:p w:rsidR="00FE17F5" w:rsidRDefault="00FE17F5" w:rsidP="00FE17F5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Differentiation/Accommodation</w:t>
      </w:r>
      <w:proofErr w:type="gramStart"/>
      <w:r>
        <w:rPr>
          <w:u w:val="single"/>
        </w:rPr>
        <w:t>:</w:t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</w:r>
      <w:r w:rsidR="00483C2A">
        <w:rPr>
          <w:u w:val="single"/>
        </w:rPr>
        <w:tab/>
        <w:t xml:space="preserve">             .</w:t>
      </w:r>
      <w:proofErr w:type="gramEnd"/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--ADHD student:</w:t>
      </w:r>
    </w:p>
    <w:p w:rsidR="00FE17F5" w:rsidRDefault="00FE17F5" w:rsidP="00FE17F5">
      <w:r>
        <w:tab/>
        <w:t xml:space="preserve">- Student can play </w:t>
      </w:r>
      <w:r w:rsidR="00D552EB">
        <w:t>his</w:t>
      </w:r>
      <w:r w:rsidR="00706A0A">
        <w:t xml:space="preserve"> mallet percussion instrument with two hands, playing the songs in octaves.</w:t>
      </w:r>
    </w:p>
    <w:p w:rsidR="00706A0A" w:rsidRDefault="00FE17F5" w:rsidP="00FE17F5">
      <w:r>
        <w:t xml:space="preserve">  </w:t>
      </w:r>
      <w:r>
        <w:tab/>
        <w:t>-</w:t>
      </w:r>
      <w:r w:rsidR="00706A0A">
        <w:t xml:space="preserve"> When singing s</w:t>
      </w:r>
      <w:r w:rsidR="00D552EB">
        <w:t>ongs, let the student keep his</w:t>
      </w:r>
      <w:r w:rsidR="00706A0A">
        <w:t xml:space="preserve"> mallets and us</w:t>
      </w:r>
      <w:r w:rsidR="00D552EB">
        <w:t>e them to keep the beat on his</w:t>
      </w:r>
      <w:r w:rsidR="00706A0A">
        <w:t xml:space="preserve"> lap.</w:t>
      </w:r>
    </w:p>
    <w:p w:rsidR="00FE17F5" w:rsidRDefault="00FE17F5" w:rsidP="00FE17F5">
      <w:r>
        <w:tab/>
        <w:t>- Assign the student a “mu</w:t>
      </w:r>
      <w:r w:rsidR="00D552EB">
        <w:t>sic buddy” to help regulate his behavior and keep him</w:t>
      </w:r>
      <w:r>
        <w:t xml:space="preserve"> engaged.</w:t>
      </w:r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--2 students with IEP’s for being 3 years below reading level:</w:t>
      </w:r>
    </w:p>
    <w:p w:rsidR="00FE17F5" w:rsidRDefault="00FE17F5" w:rsidP="00FE17F5"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t xml:space="preserve">- Read </w:t>
      </w:r>
      <w:r w:rsidR="00706A0A">
        <w:t>the mallet percussion in</w:t>
      </w:r>
      <w:r w:rsidR="00D552EB">
        <w:t xml:space="preserve">strument descriptions out loud, </w:t>
      </w:r>
      <w:r w:rsidR="00706A0A">
        <w:t>teacher tr</w:t>
      </w:r>
      <w:r w:rsidR="00847601">
        <w:t xml:space="preserve">acking the words with her cursor on the </w:t>
      </w:r>
      <w:proofErr w:type="spellStart"/>
      <w:proofErr w:type="gramStart"/>
      <w:r w:rsidR="00847601">
        <w:t>powerpoint</w:t>
      </w:r>
      <w:proofErr w:type="spellEnd"/>
      <w:proofErr w:type="gramEnd"/>
      <w:r w:rsidR="00706A0A">
        <w:t xml:space="preserve">.  Ask the students </w:t>
      </w:r>
      <w:r w:rsidR="00D552EB">
        <w:t xml:space="preserve">with IEP’s </w:t>
      </w:r>
      <w:r w:rsidR="00706A0A">
        <w:t xml:space="preserve">to summarize the descriptions of an instrument to make sure they were listening and watching.  </w:t>
      </w:r>
    </w:p>
    <w:p w:rsidR="00FE17F5" w:rsidRDefault="00706A0A" w:rsidP="00FE17F5">
      <w:r>
        <w:tab/>
        <w:t xml:space="preserve"> </w:t>
      </w:r>
      <w:r w:rsidR="00FE17F5">
        <w:t>- Discuss meaning of lyrics to “</w:t>
      </w:r>
      <w:r>
        <w:t xml:space="preserve">All things </w:t>
      </w:r>
      <w:proofErr w:type="gramStart"/>
      <w:r>
        <w:t>Shall</w:t>
      </w:r>
      <w:proofErr w:type="gramEnd"/>
      <w:r>
        <w:t xml:space="preserve"> Parish</w:t>
      </w:r>
      <w:r w:rsidR="00FE17F5">
        <w:t>” and “</w:t>
      </w:r>
      <w:r>
        <w:t>The Swan</w:t>
      </w:r>
      <w:r w:rsidR="00FE17F5">
        <w:t>.”</w:t>
      </w:r>
      <w:r>
        <w:t xml:space="preserve"> and “Ah Poor Bird.”  Give the student a lyrics page to follow, so they can follow along with the words while they sing the songs.  </w:t>
      </w:r>
    </w:p>
    <w:p w:rsidR="00FE17F5" w:rsidRDefault="00FE17F5" w:rsidP="00FE17F5">
      <w:pPr>
        <w:rPr>
          <w:sz w:val="24"/>
          <w:szCs w:val="24"/>
        </w:rPr>
      </w:pPr>
      <w:r>
        <w:rPr>
          <w:sz w:val="24"/>
          <w:szCs w:val="24"/>
        </w:rPr>
        <w:t>--TAG student:</w:t>
      </w:r>
    </w:p>
    <w:p w:rsidR="00FE17F5" w:rsidRDefault="00FE17F5" w:rsidP="00FE17F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  <w:t xml:space="preserve">- </w:t>
      </w:r>
      <w:r w:rsidR="00483C2A">
        <w:t xml:space="preserve">Encourage the student to play the ostinato for “Hot Cross Buns” with their left hand, and to play the melody with their right hand.  </w:t>
      </w:r>
    </w:p>
    <w:p w:rsidR="00FE17F5" w:rsidRDefault="00FE17F5" w:rsidP="00FE17F5">
      <w:r>
        <w:rPr>
          <w:b/>
          <w:bCs/>
          <w:sz w:val="24"/>
          <w:szCs w:val="24"/>
        </w:rPr>
        <w:tab/>
      </w:r>
      <w:r>
        <w:t>- Encourage the student to help others who are struggling.  In the ca</w:t>
      </w:r>
      <w:r w:rsidR="00D552EB">
        <w:t xml:space="preserve">se of part singing, if another </w:t>
      </w:r>
      <w:r>
        <w:t>student is struggling with pitch, place the T</w:t>
      </w:r>
      <w:bookmarkStart w:id="8" w:name="_GoBack"/>
      <w:bookmarkEnd w:id="8"/>
      <w:r>
        <w:t xml:space="preserve">AG student next to them.  </w:t>
      </w:r>
    </w:p>
    <w:p w:rsidR="00FE17F5" w:rsidRDefault="00FE17F5" w:rsidP="00FE17F5"/>
    <w:p w:rsidR="00FE17F5" w:rsidRDefault="00FE17F5" w:rsidP="00FE17F5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Attention to Literacy</w:t>
      </w:r>
      <w:proofErr w:type="gramStart"/>
      <w:r>
        <w:rPr>
          <w:b/>
          <w:bCs/>
          <w:sz w:val="24"/>
          <w:szCs w:val="24"/>
          <w:u w:val="single"/>
        </w:rPr>
        <w:t>:</w:t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</w:r>
      <w:r w:rsidR="00483C2A">
        <w:rPr>
          <w:b/>
          <w:bCs/>
          <w:sz w:val="24"/>
          <w:szCs w:val="24"/>
          <w:u w:val="single"/>
        </w:rPr>
        <w:tab/>
        <w:t xml:space="preserve">           .</w:t>
      </w:r>
      <w:proofErr w:type="gramEnd"/>
    </w:p>
    <w:p w:rsidR="00FE17F5" w:rsidRDefault="00FE17F5" w:rsidP="00FE17F5">
      <w:r>
        <w:rPr>
          <w:b/>
          <w:bCs/>
        </w:rPr>
        <w:t xml:space="preserve">New Vocabulary: </w:t>
      </w:r>
      <w:r w:rsidR="00483C2A">
        <w:t xml:space="preserve">xylophone, </w:t>
      </w:r>
      <w:proofErr w:type="spellStart"/>
      <w:r w:rsidR="00483C2A">
        <w:t>metallophone</w:t>
      </w:r>
      <w:proofErr w:type="spellEnd"/>
      <w:r w:rsidR="00483C2A">
        <w:t xml:space="preserve">, glockenspiel. </w:t>
      </w:r>
      <w:proofErr w:type="gramStart"/>
      <w:r w:rsidR="00483C2A">
        <w:t>ostinato</w:t>
      </w:r>
      <w:proofErr w:type="gramEnd"/>
    </w:p>
    <w:p w:rsidR="00FE17F5" w:rsidRDefault="00FE17F5" w:rsidP="00483C2A">
      <w:r>
        <w:rPr>
          <w:b/>
          <w:bCs/>
        </w:rPr>
        <w:t xml:space="preserve">Review Vocabulary: </w:t>
      </w:r>
      <w:r w:rsidR="00483C2A">
        <w:t>Orff Instruments</w:t>
      </w:r>
    </w:p>
    <w:p w:rsidR="00FE17F5" w:rsidRDefault="00FE17F5" w:rsidP="00FE17F5"/>
    <w:p w:rsidR="00FE17F5" w:rsidRDefault="00FE17F5" w:rsidP="00FE17F5">
      <w:pPr>
        <w:rPr>
          <w:u w:val="single"/>
        </w:rPr>
      </w:pPr>
      <w:r>
        <w:rPr>
          <w:b/>
          <w:bCs/>
          <w:sz w:val="24"/>
          <w:szCs w:val="24"/>
          <w:u w:val="single"/>
        </w:rPr>
        <w:t>Assessment and Evaluation of Student Learning:</w:t>
      </w:r>
      <w:r w:rsidR="00483C2A">
        <w:rPr>
          <w:b/>
          <w:bCs/>
          <w:sz w:val="24"/>
          <w:szCs w:val="24"/>
          <w:u w:val="single"/>
        </w:rPr>
        <w:tab/>
      </w:r>
      <w:ins w:id="9" w:author="Gayle Thieman" w:date="2011-08-13T15:53:00Z">
        <w:r w:rsidR="009E584E">
          <w:rPr>
            <w:b/>
            <w:bCs/>
            <w:sz w:val="24"/>
            <w:szCs w:val="24"/>
            <w:u w:val="single"/>
          </w:rPr>
          <w:t xml:space="preserve">  Clear criteria for </w:t>
        </w:r>
        <w:proofErr w:type="spellStart"/>
        <w:r w:rsidR="009E584E">
          <w:rPr>
            <w:b/>
            <w:bCs/>
            <w:sz w:val="24"/>
            <w:szCs w:val="24"/>
            <w:u w:val="single"/>
          </w:rPr>
          <w:t>assesment</w:t>
        </w:r>
      </w:ins>
      <w:proofErr w:type="spellEnd"/>
      <w:del w:id="10" w:author="Gayle Thieman" w:date="2011-08-13T15:54:00Z">
        <w:r w:rsidR="00483C2A" w:rsidDel="009E584E">
          <w:rPr>
            <w:b/>
            <w:bCs/>
            <w:sz w:val="24"/>
            <w:szCs w:val="24"/>
            <w:u w:val="single"/>
          </w:rPr>
          <w:tab/>
        </w:r>
        <w:r w:rsidR="00483C2A" w:rsidDel="009E584E">
          <w:rPr>
            <w:b/>
            <w:bCs/>
            <w:sz w:val="24"/>
            <w:szCs w:val="24"/>
            <w:u w:val="single"/>
          </w:rPr>
          <w:tab/>
        </w:r>
        <w:r w:rsidR="00483C2A" w:rsidDel="009E584E">
          <w:rPr>
            <w:b/>
            <w:bCs/>
            <w:sz w:val="24"/>
            <w:szCs w:val="24"/>
            <w:u w:val="single"/>
          </w:rPr>
          <w:tab/>
        </w:r>
        <w:r w:rsidR="00483C2A" w:rsidDel="009E584E">
          <w:rPr>
            <w:b/>
            <w:bCs/>
            <w:sz w:val="24"/>
            <w:szCs w:val="24"/>
            <w:u w:val="single"/>
          </w:rPr>
          <w:tab/>
        </w:r>
        <w:r w:rsidR="00483C2A" w:rsidDel="009E584E">
          <w:rPr>
            <w:b/>
            <w:bCs/>
            <w:sz w:val="24"/>
            <w:szCs w:val="24"/>
            <w:u w:val="single"/>
          </w:rPr>
          <w:tab/>
          <w:delText xml:space="preserve">           </w:delText>
        </w:r>
      </w:del>
      <w:r w:rsidR="00483C2A">
        <w:rPr>
          <w:b/>
          <w:bCs/>
          <w:sz w:val="24"/>
          <w:szCs w:val="24"/>
          <w:u w:val="single"/>
        </w:rPr>
        <w:t>.</w:t>
      </w:r>
      <w:r>
        <w:rPr>
          <w:u w:val="single"/>
        </w:rPr>
        <w:t xml:space="preserve">  </w:t>
      </w:r>
    </w:p>
    <w:p w:rsidR="00FE17F5" w:rsidRDefault="00FE17F5" w:rsidP="00FE17F5"/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483C2A" w:rsidRDefault="00483C2A" w:rsidP="00FE17F5">
      <w:pPr>
        <w:jc w:val="center"/>
        <w:rPr>
          <w:b/>
          <w:bCs/>
        </w:rPr>
      </w:pPr>
    </w:p>
    <w:p w:rsidR="00FE17F5" w:rsidRDefault="00FE17F5" w:rsidP="00FE17F5">
      <w:pPr>
        <w:jc w:val="center"/>
        <w:rPr>
          <w:b/>
          <w:bCs/>
        </w:rPr>
      </w:pPr>
      <w:r>
        <w:rPr>
          <w:b/>
          <w:bCs/>
        </w:rPr>
        <w:t>Total Points Possible Today</w:t>
      </w:r>
      <w:r w:rsidR="00483C2A">
        <w:rPr>
          <w:b/>
          <w:bCs/>
        </w:rPr>
        <w:t>:  7</w:t>
      </w:r>
      <w:r>
        <w:rPr>
          <w:b/>
          <w:bCs/>
        </w:rPr>
        <w:t xml:space="preserve"> points (1/field demonstrated).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4A0"/>
      </w:tblPr>
      <w:tblGrid>
        <w:gridCol w:w="1078"/>
        <w:gridCol w:w="990"/>
        <w:gridCol w:w="934"/>
        <w:gridCol w:w="1000"/>
        <w:gridCol w:w="1000"/>
        <w:gridCol w:w="1110"/>
        <w:gridCol w:w="1050"/>
        <w:gridCol w:w="1140"/>
        <w:gridCol w:w="700"/>
      </w:tblGrid>
      <w:tr w:rsidR="00FE17F5">
        <w:trPr>
          <w:trHeight w:val="850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Student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  <w:sz w:val="18"/>
                <w:szCs w:val="18"/>
              </w:rPr>
            </w:pPr>
          </w:p>
          <w:p w:rsidR="00483C2A" w:rsidRDefault="00483C2A">
            <w:pPr>
              <w:rPr>
                <w:rFonts w:eastAsia="Times New Roman"/>
                <w:sz w:val="18"/>
                <w:szCs w:val="18"/>
              </w:rPr>
            </w:pPr>
          </w:p>
          <w:p w:rsidR="00483C2A" w:rsidRDefault="00483C2A">
            <w:pPr>
              <w:rPr>
                <w:rFonts w:eastAsia="Times New Roman"/>
                <w:sz w:val="18"/>
                <w:szCs w:val="18"/>
              </w:rPr>
            </w:pPr>
          </w:p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Attend</w:t>
            </w: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  <w:r w:rsidR="00483C2A">
              <w:rPr>
                <w:rFonts w:eastAsia="Times New Roman"/>
              </w:rPr>
              <w:t>s</w:t>
            </w:r>
          </w:p>
          <w:p w:rsidR="00483C2A" w:rsidRPr="00483C2A" w:rsidRDefault="00483C2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Melody</w:t>
            </w: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In </w:t>
            </w: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Tune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Stands up when inst. is called.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483C2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Plays</w:t>
            </w:r>
          </w:p>
          <w:p w:rsidR="00483C2A" w:rsidRDefault="00483C2A" w:rsidP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6"/>
                <w:szCs w:val="16"/>
              </w:rPr>
              <w:t>Harm</w:t>
            </w:r>
            <w:r w:rsidRPr="00483C2A">
              <w:rPr>
                <w:rFonts w:eastAsia="Times New Roman"/>
                <w:sz w:val="16"/>
                <w:szCs w:val="16"/>
              </w:rPr>
              <w:t>ony</w:t>
            </w:r>
            <w:r>
              <w:rPr>
                <w:rFonts w:eastAsia="Times New Roman"/>
              </w:rPr>
              <w:t xml:space="preserve"> on </w:t>
            </w:r>
            <w:r w:rsidRPr="00483C2A">
              <w:rPr>
                <w:rFonts w:eastAsia="Times New Roman"/>
                <w:sz w:val="18"/>
                <w:szCs w:val="18"/>
              </w:rPr>
              <w:t>recorder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Pr="00483C2A" w:rsidRDefault="00483C2A">
            <w:pPr>
              <w:rPr>
                <w:rFonts w:eastAsia="Times New Roman"/>
                <w:sz w:val="18"/>
                <w:szCs w:val="18"/>
              </w:rPr>
            </w:pPr>
            <w:r w:rsidRPr="00483C2A">
              <w:rPr>
                <w:rFonts w:eastAsia="Times New Roman"/>
                <w:sz w:val="18"/>
                <w:szCs w:val="18"/>
              </w:rPr>
              <w:t>Plays</w:t>
            </w:r>
          </w:p>
          <w:p w:rsidR="00483C2A" w:rsidRPr="00483C2A" w:rsidRDefault="00483C2A">
            <w:pPr>
              <w:rPr>
                <w:rFonts w:eastAsia="Times New Roman"/>
                <w:sz w:val="18"/>
                <w:szCs w:val="18"/>
              </w:rPr>
            </w:pPr>
            <w:r w:rsidRPr="00483C2A">
              <w:rPr>
                <w:rFonts w:eastAsia="Times New Roman"/>
                <w:sz w:val="18"/>
                <w:szCs w:val="18"/>
              </w:rPr>
              <w:t>Harmony</w:t>
            </w:r>
          </w:p>
          <w:p w:rsidR="00483C2A" w:rsidRPr="00483C2A" w:rsidRDefault="00483C2A">
            <w:pPr>
              <w:rPr>
                <w:sz w:val="22"/>
                <w:szCs w:val="22"/>
              </w:rPr>
            </w:pPr>
            <w:r w:rsidRPr="00483C2A">
              <w:rPr>
                <w:rFonts w:eastAsia="Times New Roman"/>
                <w:sz w:val="18"/>
                <w:szCs w:val="18"/>
              </w:rPr>
              <w:t xml:space="preserve">On </w:t>
            </w:r>
            <w:proofErr w:type="spellStart"/>
            <w:r w:rsidRPr="00483C2A">
              <w:rPr>
                <w:rFonts w:eastAsia="Times New Roman"/>
                <w:sz w:val="18"/>
                <w:szCs w:val="18"/>
              </w:rPr>
              <w:t>perc</w:t>
            </w:r>
            <w:proofErr w:type="spellEnd"/>
            <w:r w:rsidRPr="00483C2A">
              <w:rPr>
                <w:rFonts w:eastAsia="Times New Roman"/>
                <w:sz w:val="18"/>
                <w:szCs w:val="18"/>
              </w:rPr>
              <w:t>. Inst.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Play </w:t>
            </w:r>
            <w:r w:rsidR="00483C2A">
              <w:rPr>
                <w:rFonts w:eastAsia="Times New Roman"/>
              </w:rPr>
              <w:t>and sing</w:t>
            </w:r>
          </w:p>
          <w:p w:rsidR="00FE17F5" w:rsidRDefault="00FE17F5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Rhythms</w:t>
            </w:r>
          </w:p>
          <w:p w:rsidR="00483C2A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18"/>
                <w:szCs w:val="18"/>
              </w:rPr>
              <w:t>In time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Sing</w:t>
            </w:r>
            <w:r w:rsidR="00483C2A">
              <w:rPr>
                <w:rFonts w:eastAsia="Times New Roman"/>
              </w:rPr>
              <w:t>s</w:t>
            </w: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Harmony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rFonts w:eastAsia="Times New Roman"/>
              </w:rPr>
            </w:pPr>
          </w:p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X/7</w:t>
            </w: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 xml:space="preserve">Carrie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Adam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Ben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Alice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Stacey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Amara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David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Isabella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Darren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Josh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Jerrod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Astrid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Tobias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Tammi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Eliott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Peggy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Luca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Lydia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Juan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Yesenia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Alex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483C2A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Ingrid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r>
              <w:rPr>
                <w:rFonts w:eastAsia="Times New Roman"/>
              </w:rPr>
              <w:t>Carlos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  <w:tr w:rsidR="00FE17F5">
        <w:trPr>
          <w:trHeight w:val="342"/>
        </w:trPr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Times New Roman"/>
              </w:rPr>
              <w:t>Aparna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17F5" w:rsidRDefault="00FE17F5">
            <w:pPr>
              <w:overflowPunct/>
              <w:rPr>
                <w:sz w:val="24"/>
                <w:szCs w:val="24"/>
              </w:rPr>
            </w:pPr>
          </w:p>
        </w:tc>
      </w:tr>
    </w:tbl>
    <w:p w:rsidR="00FE17F5" w:rsidRDefault="00FE17F5" w:rsidP="00FE17F5">
      <w:pPr>
        <w:overflowPunct/>
      </w:pPr>
    </w:p>
    <w:p w:rsidR="00FE17F5" w:rsidRDefault="00FE17F5" w:rsidP="00FE17F5"/>
    <w:p w:rsidR="00FE17F5" w:rsidRDefault="00FE17F5" w:rsidP="00FE17F5">
      <w:pPr>
        <w:rPr>
          <w:b/>
          <w:bCs/>
          <w:u w:val="single"/>
        </w:rPr>
      </w:pPr>
    </w:p>
    <w:p w:rsidR="00FE17F5" w:rsidRDefault="00FE17F5" w:rsidP="00FE17F5">
      <w:pPr>
        <w:rPr>
          <w:b/>
          <w:bCs/>
          <w:u w:val="single"/>
        </w:rPr>
      </w:pPr>
      <w:r>
        <w:rPr>
          <w:b/>
          <w:bCs/>
          <w:u w:val="single"/>
        </w:rPr>
        <w:t>Lesson Test Population:</w:t>
      </w:r>
    </w:p>
    <w:p w:rsidR="00FE17F5" w:rsidRDefault="00FE17F5" w:rsidP="00FE17F5">
      <w:r>
        <w:t>About 26 students</w:t>
      </w:r>
    </w:p>
    <w:p w:rsidR="00FE17F5" w:rsidRDefault="00FE17F5" w:rsidP="00FE17F5">
      <w:proofErr w:type="gramStart"/>
      <w:r>
        <w:t>About 50%male, 50%female.</w:t>
      </w:r>
      <w:proofErr w:type="gramEnd"/>
    </w:p>
    <w:p w:rsidR="00FE17F5" w:rsidRDefault="00FE17F5" w:rsidP="00FE17F5">
      <w:r>
        <w:t xml:space="preserve">Behavioral Issue:  1 student is diagnosed with ADHD. </w:t>
      </w:r>
    </w:p>
    <w:p w:rsidR="00FE17F5" w:rsidRDefault="00FE17F5" w:rsidP="00FE17F5">
      <w:r>
        <w:t>Academic: 1-2 students have IEP for reading/writing three grade levels below class grade.</w:t>
      </w:r>
    </w:p>
    <w:p w:rsidR="00FE17F5" w:rsidRDefault="00FE17F5" w:rsidP="00FE17F5">
      <w:r>
        <w:t>One other of your choice:  TAG</w:t>
      </w:r>
    </w:p>
    <w:p w:rsidR="00FE17F5" w:rsidRDefault="00FE17F5" w:rsidP="00FE17F5"/>
    <w:p w:rsidR="00EF0081" w:rsidRDefault="00EF0081"/>
    <w:sectPr w:rsidR="00EF0081" w:rsidSect="0005482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63EC0"/>
    <w:multiLevelType w:val="hybridMultilevel"/>
    <w:tmpl w:val="C0006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E347C"/>
    <w:multiLevelType w:val="hybridMultilevel"/>
    <w:tmpl w:val="B972DF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E0E43"/>
    <w:multiLevelType w:val="hybridMultilevel"/>
    <w:tmpl w:val="8B1E5E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41A33"/>
    <w:multiLevelType w:val="hybridMultilevel"/>
    <w:tmpl w:val="7C509E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oNotTrackMoves/>
  <w:defaultTabStop w:val="720"/>
  <w:characterSpacingControl w:val="doNotCompress"/>
  <w:compat/>
  <w:rsids>
    <w:rsidRoot w:val="00FE17F5"/>
    <w:rsid w:val="00012C4C"/>
    <w:rsid w:val="000169FA"/>
    <w:rsid w:val="000322C1"/>
    <w:rsid w:val="00054823"/>
    <w:rsid w:val="003303EA"/>
    <w:rsid w:val="003E00BF"/>
    <w:rsid w:val="0042540A"/>
    <w:rsid w:val="00430B04"/>
    <w:rsid w:val="00483C2A"/>
    <w:rsid w:val="004F4181"/>
    <w:rsid w:val="00706A0A"/>
    <w:rsid w:val="00847601"/>
    <w:rsid w:val="009A0123"/>
    <w:rsid w:val="009E584E"/>
    <w:rsid w:val="00AC66A7"/>
    <w:rsid w:val="00AF1B56"/>
    <w:rsid w:val="00C272D1"/>
    <w:rsid w:val="00C641E4"/>
    <w:rsid w:val="00CF4B83"/>
    <w:rsid w:val="00D552EB"/>
    <w:rsid w:val="00D75550"/>
    <w:rsid w:val="00D923B1"/>
    <w:rsid w:val="00DB7F7F"/>
    <w:rsid w:val="00DF74DE"/>
    <w:rsid w:val="00E868CA"/>
    <w:rsid w:val="00EF0081"/>
    <w:rsid w:val="00F22B2F"/>
    <w:rsid w:val="00F459D1"/>
    <w:rsid w:val="00FD1DCC"/>
    <w:rsid w:val="00FE17F5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B7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56"/>
    <w:rPr>
      <w:rFonts w:ascii="Tahoma" w:eastAsiaTheme="minorEastAsia" w:hAnsi="Tahoma" w:cs="Tahoma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F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F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56"/>
    <w:rPr>
      <w:rFonts w:ascii="Tahoma" w:eastAsiaTheme="minorEastAsi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1609</Words>
  <Characters>9175</Characters>
  <Application>Microsoft Macintosh Word</Application>
  <DocSecurity>0</DocSecurity>
  <Lines>76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rachelle.heaton</dc:creator>
  <cp:lastModifiedBy>Gayle Thieman</cp:lastModifiedBy>
  <cp:revision>4</cp:revision>
  <cp:lastPrinted>2011-08-10T03:22:00Z</cp:lastPrinted>
  <dcterms:created xsi:type="dcterms:W3CDTF">2011-08-13T22:56:00Z</dcterms:created>
  <dcterms:modified xsi:type="dcterms:W3CDTF">2011-08-13T23:01:00Z</dcterms:modified>
</cp:coreProperties>
</file>